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2222B" w14:textId="77777777" w:rsidR="002C5E3B" w:rsidRPr="002C5E3B" w:rsidRDefault="002C5E3B" w:rsidP="002C5E3B">
      <w:pPr>
        <w:jc w:val="center"/>
        <w:rPr>
          <w:rFonts w:ascii="HGPｺﾞｼｯｸE" w:eastAsia="HGPｺﾞｼｯｸE" w:hAnsi="ＭＳ ゴシック"/>
          <w:b/>
          <w:bCs/>
          <w:sz w:val="24"/>
          <w:szCs w:val="22"/>
        </w:rPr>
      </w:pPr>
      <w:r w:rsidRPr="002C5E3B">
        <w:rPr>
          <w:rFonts w:ascii="HGPｺﾞｼｯｸE" w:eastAsia="HGPｺﾞｼｯｸE" w:hAnsi="ＭＳ ゴシック" w:hint="eastAsia"/>
          <w:b/>
          <w:bCs/>
          <w:sz w:val="24"/>
          <w:szCs w:val="22"/>
        </w:rPr>
        <w:t>性感染症サーベイランスの運営と結果活用に関するアンケート</w:t>
      </w:r>
    </w:p>
    <w:p w14:paraId="7015BD49" w14:textId="77777777" w:rsidR="002C5E3B" w:rsidRPr="002C5E3B" w:rsidRDefault="002C5E3B" w:rsidP="00107776">
      <w:pPr>
        <w:jc w:val="right"/>
        <w:rPr>
          <w:rFonts w:ascii="HGPｺﾞｼｯｸE" w:eastAsia="HGPｺﾞｼｯｸE" w:hAnsi="ＭＳ ゴシック"/>
          <w:b/>
          <w:bCs/>
          <w:sz w:val="20"/>
          <w:szCs w:val="22"/>
        </w:rPr>
      </w:pPr>
      <w:r w:rsidRPr="002C5E3B">
        <w:rPr>
          <w:rFonts w:ascii="HGPｺﾞｼｯｸE" w:eastAsia="HGPｺﾞｼｯｸE" w:hAnsi="ＭＳ ゴシック" w:hint="eastAsia"/>
          <w:b/>
          <w:bCs/>
          <w:sz w:val="20"/>
          <w:szCs w:val="22"/>
        </w:rPr>
        <w:t xml:space="preserve">　平成27年度新型インフルエンザ等新興・再興感染症研究事業</w:t>
      </w:r>
    </w:p>
    <w:p w14:paraId="0D0B887E" w14:textId="77777777" w:rsidR="002C5E3B" w:rsidRPr="002C5E3B" w:rsidRDefault="002C5E3B" w:rsidP="00107776">
      <w:pPr>
        <w:jc w:val="right"/>
        <w:rPr>
          <w:rFonts w:ascii="HGPｺﾞｼｯｸE" w:eastAsia="HGPｺﾞｼｯｸE" w:hAnsi="ＭＳ ゴシック"/>
          <w:b/>
          <w:bCs/>
          <w:sz w:val="20"/>
          <w:szCs w:val="22"/>
        </w:rPr>
      </w:pPr>
      <w:r w:rsidRPr="002C5E3B">
        <w:rPr>
          <w:rFonts w:ascii="HGPｺﾞｼｯｸE" w:eastAsia="HGPｺﾞｼｯｸE" w:hAnsi="ＭＳ ゴシック" w:hint="eastAsia"/>
          <w:b/>
          <w:bCs/>
          <w:sz w:val="20"/>
          <w:szCs w:val="22"/>
        </w:rPr>
        <w:t>「性感染症に関する特定感染症予防指針に基づく対策の推進に関する研究」（主任研究者：荒川創一）</w:t>
      </w:r>
    </w:p>
    <w:p w14:paraId="0E7FFDB4" w14:textId="77777777" w:rsidR="002C5E3B" w:rsidRPr="002C5E3B" w:rsidRDefault="002C5E3B" w:rsidP="00107776">
      <w:pPr>
        <w:jc w:val="right"/>
        <w:rPr>
          <w:rFonts w:ascii="HGPｺﾞｼｯｸE" w:eastAsia="HGPｺﾞｼｯｸE" w:hAnsi="ＭＳ ゴシック"/>
          <w:b/>
          <w:bCs/>
          <w:sz w:val="20"/>
          <w:szCs w:val="22"/>
        </w:rPr>
      </w:pPr>
      <w:r w:rsidRPr="002C5E3B">
        <w:rPr>
          <w:rFonts w:ascii="HGPｺﾞｼｯｸE" w:eastAsia="HGPｺﾞｼｯｸE" w:hAnsi="ＭＳ ゴシック" w:hint="eastAsia"/>
          <w:b/>
          <w:bCs/>
          <w:sz w:val="20"/>
          <w:szCs w:val="22"/>
        </w:rPr>
        <w:t>分担研究性感染症のサーベイランスの充実強化に関する研究　中瀨克己（岡山大学医療教育総合開発センター）</w:t>
      </w:r>
    </w:p>
    <w:p w14:paraId="5F349125" w14:textId="77777777" w:rsidR="008E5BAA" w:rsidRDefault="008E5BAA" w:rsidP="008E5BAA">
      <w:pPr>
        <w:jc w:val="center"/>
        <w:rPr>
          <w:rFonts w:ascii="HGPｺﾞｼｯｸE" w:eastAsia="HGPｺﾞｼｯｸE" w:hint="eastAsia"/>
          <w:sz w:val="22"/>
          <w:szCs w:val="22"/>
        </w:rPr>
      </w:pPr>
    </w:p>
    <w:p w14:paraId="7EB11F77" w14:textId="77777777" w:rsidR="008E5BAA" w:rsidRDefault="00A07A1E" w:rsidP="008E5BAA">
      <w:pPr>
        <w:jc w:val="cente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地方感染症情報センターの、性感染症サーベイランスのご担当者による回答をお願いいたします</w:t>
      </w:r>
    </w:p>
    <w:p w14:paraId="6C110F10" w14:textId="77777777" w:rsidR="009049AD" w:rsidRPr="008E5BAA" w:rsidRDefault="008E5BAA" w:rsidP="008E5BAA">
      <w:pPr>
        <w:jc w:val="center"/>
        <w:rPr>
          <w:rFonts w:ascii="HGPｺﾞｼｯｸE" w:eastAsia="HGPｺﾞｼｯｸE" w:hAnsi="ＭＳ ゴシック"/>
          <w:bCs/>
          <w:sz w:val="22"/>
          <w:szCs w:val="22"/>
          <w:u w:val="single"/>
        </w:rPr>
      </w:pPr>
      <w:r w:rsidRPr="008E5BAA">
        <w:rPr>
          <w:rFonts w:ascii="HGPｺﾞｼｯｸE" w:eastAsia="HGPｺﾞｼｯｸE" w:hAnsi="ＭＳ ゴシック" w:hint="eastAsia"/>
          <w:bCs/>
          <w:sz w:val="22"/>
          <w:szCs w:val="22"/>
          <w:u w:val="single"/>
        </w:rPr>
        <w:t>対象期間は、経年変化を問うもの以外は、平成26年１月から平成27年11月末までの期間です</w:t>
      </w:r>
      <w:r w:rsidR="009049AD" w:rsidRPr="008E5BAA">
        <w:rPr>
          <w:rFonts w:ascii="HGPｺﾞｼｯｸE" w:eastAsia="HGPｺﾞｼｯｸE" w:hAnsi="ＭＳ ゴシック" w:hint="eastAsia"/>
          <w:bCs/>
          <w:sz w:val="22"/>
          <w:szCs w:val="22"/>
          <w:u w:val="single"/>
        </w:rPr>
        <w:t xml:space="preserve">　　　　　　　　　　</w:t>
      </w:r>
    </w:p>
    <w:p w14:paraId="657BDC4F" w14:textId="77777777" w:rsidR="00A07A1E" w:rsidRDefault="00A07A1E" w:rsidP="00A07A1E">
      <w:pPr>
        <w:rPr>
          <w:rFonts w:ascii="HGPｺﾞｼｯｸE" w:eastAsia="HGPｺﾞｼｯｸE" w:hAnsi="ＭＳ ゴシック"/>
          <w:sz w:val="22"/>
          <w:szCs w:val="22"/>
        </w:rPr>
      </w:pPr>
      <w:r>
        <w:rPr>
          <w:noProof/>
        </w:rPr>
        <mc:AlternateContent>
          <mc:Choice Requires="wps">
            <w:drawing>
              <wp:anchor distT="0" distB="0" distL="114300" distR="114300" simplePos="0" relativeHeight="251660288" behindDoc="0" locked="0" layoutInCell="1" allowOverlap="1" wp14:anchorId="655DE3A1" wp14:editId="5DF28D33">
                <wp:simplePos x="0" y="0"/>
                <wp:positionH relativeFrom="column">
                  <wp:posOffset>-19050</wp:posOffset>
                </wp:positionH>
                <wp:positionV relativeFrom="paragraph">
                  <wp:posOffset>81915</wp:posOffset>
                </wp:positionV>
                <wp:extent cx="6701155" cy="273685"/>
                <wp:effectExtent l="0" t="0" r="23495" b="1206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6F2CE81F" w14:textId="77777777" w:rsidR="00107776" w:rsidRDefault="00107776" w:rsidP="009049AD">
                            <w:pPr>
                              <w:jc w:val="center"/>
                            </w:pPr>
                            <w:r>
                              <w:rPr>
                                <w:rFonts w:ascii="HGPｺﾞｼｯｸE" w:eastAsia="HGPｺﾞｼｯｸE" w:hAnsi="ＭＳ ゴシック" w:hint="eastAsia"/>
                                <w:bCs/>
                                <w:sz w:val="22"/>
                                <w:szCs w:val="22"/>
                              </w:rPr>
                              <w:t>◇サーベイランス情報の還元状況について◇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1.45pt;margin-top:6.45pt;width:527.65pt;height:2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" fillcolor="#1c1a10 [334]" strokecolor="#0d0d0d [3069]">
                <v:textbox>
                  <w:txbxContent>
                    <w:p w14:paraId="6F2CE81F" w14:textId="77777777" w:rsidR="00107776" w:rsidRDefault="00107776" w:rsidP="009049AD">
                      <w:pPr>
                        <w:jc w:val="center"/>
                      </w:pPr>
                      <w:r>
                        <w:rPr>
                          <w:rFonts w:ascii="HGPｺﾞｼｯｸE" w:eastAsia="HGPｺﾞｼｯｸE" w:hAnsi="ＭＳ ゴシック" w:hint="eastAsia"/>
                          <w:bCs/>
                          <w:sz w:val="22"/>
                          <w:szCs w:val="22"/>
                        </w:rPr>
                        <w:t>◇サーベイランス情報の還元状況について◇</w:t>
                      </w:r>
                    </w:p>
                  </w:txbxContent>
                </v:textbox>
              </v:shape>
            </w:pict>
          </mc:Fallback>
        </mc:AlternateContent>
      </w:r>
    </w:p>
    <w:p w14:paraId="5BBFBA82" w14:textId="77777777" w:rsidR="00A07A1E" w:rsidRPr="00A07A1E" w:rsidRDefault="00A07A1E" w:rsidP="00A07A1E">
      <w:pPr>
        <w:rPr>
          <w:rFonts w:ascii="HGPｺﾞｼｯｸE" w:eastAsia="HGPｺﾞｼｯｸE" w:hAnsi="ＭＳ ゴシック"/>
          <w:sz w:val="22"/>
          <w:szCs w:val="22"/>
        </w:rPr>
      </w:pPr>
    </w:p>
    <w:p w14:paraId="6562F813" w14:textId="77777777" w:rsidR="008D7B7C" w:rsidRPr="00BF6CDF" w:rsidRDefault="00A07A1E" w:rsidP="008D7B7C">
      <w:pPr>
        <w:numPr>
          <w:ilvl w:val="0"/>
          <w:numId w:val="1"/>
        </w:numPr>
        <w:rPr>
          <w:rFonts w:ascii="HGPｺﾞｼｯｸE" w:eastAsia="HGPｺﾞｼｯｸE" w:hAnsi="ＭＳ ゴシック"/>
          <w:sz w:val="22"/>
          <w:szCs w:val="22"/>
        </w:rPr>
      </w:pPr>
      <w:r>
        <w:rPr>
          <w:rFonts w:ascii="HGPｺﾞｼｯｸE" w:eastAsia="HGPｺﾞｼｯｸE" w:hAnsi="ＭＳ ゴシック" w:hint="eastAsia"/>
          <w:sz w:val="22"/>
          <w:szCs w:val="22"/>
        </w:rPr>
        <w:t>性感染症</w:t>
      </w:r>
      <w:r w:rsidR="008D7B7C" w:rsidRPr="00BF6CDF">
        <w:rPr>
          <w:rFonts w:ascii="HGPｺﾞｼｯｸE" w:eastAsia="HGPｺﾞｼｯｸE" w:hAnsi="ＭＳ ゴシック" w:hint="eastAsia"/>
          <w:sz w:val="22"/>
          <w:szCs w:val="22"/>
        </w:rPr>
        <w:t>の</w:t>
      </w:r>
      <w:r w:rsidR="008D7B7C" w:rsidRPr="00BF6CDF">
        <w:rPr>
          <w:rFonts w:ascii="HGPｺﾞｼｯｸE" w:eastAsia="HGPｺﾞｼｯｸE" w:hAnsi="ＭＳ ゴシック" w:hint="eastAsia"/>
          <w:bCs/>
          <w:sz w:val="22"/>
          <w:szCs w:val="22"/>
        </w:rPr>
        <w:t>動向（数値、グラフ）および評価・コメントを還元</w:t>
      </w:r>
      <w:r w:rsidR="008D7B7C" w:rsidRPr="00BF6CDF">
        <w:rPr>
          <w:rFonts w:ascii="HGPｺﾞｼｯｸE" w:eastAsia="HGPｺﾞｼｯｸE" w:hAnsi="ＭＳ ゴシック" w:hint="eastAsia"/>
          <w:sz w:val="22"/>
          <w:szCs w:val="22"/>
        </w:rPr>
        <w:t>していますか？或いはした事がありますか？</w:t>
      </w:r>
    </w:p>
    <w:p w14:paraId="20D3CB7E" w14:textId="77777777" w:rsidR="008D7B7C" w:rsidRPr="00BF6CDF" w:rsidRDefault="008D7B7C" w:rsidP="000A2279">
      <w:pPr>
        <w:ind w:left="420"/>
        <w:rPr>
          <w:rFonts w:ascii="HGPｺﾞｼｯｸE" w:eastAsia="HGPｺﾞｼｯｸE" w:hAnsi="ＭＳ ゴシック"/>
          <w:sz w:val="22"/>
          <w:szCs w:val="22"/>
        </w:rPr>
      </w:pPr>
      <w:r w:rsidRPr="00BF6CDF">
        <w:rPr>
          <w:rFonts w:ascii="HGPｺﾞｼｯｸE" w:eastAsia="HGPｺﾞｼｯｸE" w:hAnsi="ＭＳ ゴシック" w:hint="eastAsia"/>
          <w:sz w:val="22"/>
          <w:szCs w:val="22"/>
        </w:rPr>
        <w:t>(1)還元</w:t>
      </w:r>
      <w:r w:rsidR="000A2279" w:rsidRPr="00BF6CDF">
        <w:rPr>
          <w:rFonts w:ascii="HGPｺﾞｼｯｸE" w:eastAsia="HGPｺﾞｼｯｸE" w:hAnsi="ＭＳ ゴシック" w:hint="eastAsia"/>
          <w:sz w:val="22"/>
          <w:szCs w:val="22"/>
        </w:rPr>
        <w:t>を行って</w:t>
      </w:r>
      <w:r w:rsidRPr="00BF6CDF">
        <w:rPr>
          <w:rFonts w:ascii="HGPｺﾞｼｯｸE" w:eastAsia="HGPｺﾞｼｯｸE" w:hAnsi="ＭＳ ゴシック" w:hint="eastAsia"/>
          <w:sz w:val="22"/>
          <w:szCs w:val="22"/>
        </w:rPr>
        <w:t>いる　/</w:t>
      </w:r>
      <w:r w:rsidR="000A2279" w:rsidRPr="00BF6CDF">
        <w:rPr>
          <w:rFonts w:ascii="HGPｺﾞｼｯｸE" w:eastAsia="HGPｺﾞｼｯｸE" w:hAnsi="ＭＳ ゴシック" w:hint="eastAsia"/>
          <w:sz w:val="22"/>
          <w:szCs w:val="22"/>
        </w:rPr>
        <w:t>行った</w:t>
      </w:r>
      <w:r w:rsidR="00C26B42">
        <w:rPr>
          <w:rFonts w:ascii="HGPｺﾞｼｯｸE" w:eastAsia="HGPｺﾞｼｯｸE" w:hAnsi="ＭＳ ゴシック" w:hint="eastAsia"/>
          <w:sz w:val="22"/>
          <w:szCs w:val="22"/>
        </w:rPr>
        <w:t>ことがある　　(2)</w:t>
      </w:r>
      <w:r w:rsidRPr="00BF6CDF">
        <w:rPr>
          <w:rFonts w:ascii="HGPｺﾞｼｯｸE" w:eastAsia="HGPｺﾞｼｯｸE" w:hAnsi="ＭＳ ゴシック" w:hint="eastAsia"/>
          <w:sz w:val="22"/>
          <w:szCs w:val="22"/>
        </w:rPr>
        <w:t xml:space="preserve">還元していない　　　</w:t>
      </w:r>
      <w:r w:rsidR="00C26B42">
        <w:rPr>
          <w:rFonts w:ascii="HGPｺﾞｼｯｸE" w:eastAsia="HGPｺﾞｼｯｸE" w:hAnsi="ＭＳ ゴシック" w:hint="eastAsia"/>
          <w:sz w:val="22"/>
          <w:szCs w:val="22"/>
        </w:rPr>
        <w:t>(3)</w:t>
      </w:r>
      <w:r w:rsidRPr="00BF6CDF">
        <w:rPr>
          <w:rFonts w:ascii="HGPｺﾞｼｯｸE" w:eastAsia="HGPｺﾞｼｯｸE" w:hAnsi="ＭＳ ゴシック" w:hint="eastAsia"/>
          <w:sz w:val="22"/>
          <w:szCs w:val="22"/>
        </w:rPr>
        <w:t>判らない</w:t>
      </w:r>
      <w:r w:rsidR="000A2279" w:rsidRPr="00BF6CDF">
        <w:rPr>
          <w:rFonts w:ascii="HGPｺﾞｼｯｸE" w:eastAsia="HGPｺﾞｼｯｸE" w:hAnsi="ＭＳ ゴシック" w:hint="eastAsia"/>
          <w:sz w:val="22"/>
          <w:szCs w:val="22"/>
        </w:rPr>
        <w:t xml:space="preserve">　</w:t>
      </w:r>
    </w:p>
    <w:p w14:paraId="78326B66" w14:textId="77777777" w:rsidR="008D7B7C" w:rsidRPr="00BF6CDF" w:rsidRDefault="008D7B7C" w:rsidP="008D7B7C">
      <w:pPr>
        <w:numPr>
          <w:ilvl w:val="0"/>
          <w:numId w:val="1"/>
        </w:numPr>
        <w:rPr>
          <w:rFonts w:ascii="HGPｺﾞｼｯｸE" w:eastAsia="HGPｺﾞｼｯｸE" w:hAnsi="ＭＳ ゴシック"/>
          <w:sz w:val="22"/>
          <w:szCs w:val="22"/>
        </w:rPr>
      </w:pPr>
      <w:r w:rsidRPr="00BF6CDF">
        <w:rPr>
          <w:rFonts w:ascii="HGPｺﾞｼｯｸE" w:eastAsia="HGPｺﾞｼｯｸE" w:hAnsi="ＭＳ ゴシック" w:hint="eastAsia"/>
          <w:sz w:val="22"/>
          <w:szCs w:val="22"/>
        </w:rPr>
        <w:t>還元は、定期的に行っていますか？　　臨時ですか？</w:t>
      </w:r>
      <w:r w:rsidR="00CD61C5">
        <w:rPr>
          <w:rFonts w:ascii="HGPｺﾞｼｯｸE" w:eastAsia="HGPｺﾞｼｯｸE" w:hAnsi="ＭＳ ゴシック" w:hint="eastAsia"/>
          <w:sz w:val="22"/>
          <w:szCs w:val="22"/>
        </w:rPr>
        <w:t xml:space="preserve">　　両方ですか？　あてはまる番号に○をつけてください</w:t>
      </w:r>
    </w:p>
    <w:p w14:paraId="414F24F6" w14:textId="77777777" w:rsidR="008D7B7C" w:rsidRPr="00BF6CDF" w:rsidRDefault="00C26B42" w:rsidP="008D7B7C">
      <w:pPr>
        <w:ind w:left="420"/>
        <w:rPr>
          <w:rFonts w:ascii="HGPｺﾞｼｯｸE" w:eastAsia="HGPｺﾞｼｯｸE" w:hAnsi="ＭＳ ゴシック"/>
          <w:sz w:val="22"/>
          <w:szCs w:val="22"/>
        </w:rPr>
      </w:pPr>
      <w:r>
        <w:rPr>
          <w:rFonts w:ascii="HGPｺﾞｼｯｸE" w:eastAsia="HGPｺﾞｼｯｸE" w:hAnsi="ＭＳ ゴシック" w:hint="eastAsia"/>
          <w:sz w:val="22"/>
          <w:szCs w:val="22"/>
        </w:rPr>
        <w:t>(1)</w:t>
      </w:r>
      <w:r w:rsidR="008D7B7C" w:rsidRPr="00BF6CDF">
        <w:rPr>
          <w:rFonts w:ascii="HGPｺﾞｼｯｸE" w:eastAsia="HGPｺﾞｼｯｸE" w:hAnsi="ＭＳ ゴシック" w:hint="eastAsia"/>
          <w:sz w:val="22"/>
          <w:szCs w:val="22"/>
        </w:rPr>
        <w:t xml:space="preserve">定期的　　　</w:t>
      </w:r>
      <w:r>
        <w:rPr>
          <w:rFonts w:ascii="HGPｺﾞｼｯｸE" w:eastAsia="HGPｺﾞｼｯｸE" w:hAnsi="ＭＳ ゴシック" w:hint="eastAsia"/>
          <w:sz w:val="22"/>
          <w:szCs w:val="22"/>
        </w:rPr>
        <w:t>(2)</w:t>
      </w:r>
      <w:r w:rsidR="008D7B7C" w:rsidRPr="00BF6CDF">
        <w:rPr>
          <w:rFonts w:ascii="HGPｺﾞｼｯｸE" w:eastAsia="HGPｺﾞｼｯｸE" w:hAnsi="ＭＳ ゴシック" w:hint="eastAsia"/>
          <w:sz w:val="22"/>
          <w:szCs w:val="22"/>
        </w:rPr>
        <w:t>臨時（</w:t>
      </w:r>
      <w:r w:rsidR="00A07A1E">
        <w:rPr>
          <w:rFonts w:ascii="HGPｺﾞｼｯｸE" w:eastAsia="HGPｺﾞｼｯｸE" w:hAnsi="ＭＳ ゴシック" w:hint="eastAsia"/>
          <w:sz w:val="22"/>
          <w:szCs w:val="22"/>
        </w:rPr>
        <w:t>対象疾患</w:t>
      </w:r>
      <w:r w:rsidR="00CD61C5">
        <w:rPr>
          <w:rFonts w:ascii="HGPｺﾞｼｯｸE" w:eastAsia="HGPｺﾞｼｯｸE" w:hAnsi="ＭＳ ゴシック" w:hint="eastAsia"/>
          <w:sz w:val="22"/>
          <w:szCs w:val="22"/>
        </w:rPr>
        <w:t xml:space="preserve">全て　　</w:t>
      </w:r>
      <w:r w:rsidR="008D7B7C" w:rsidRPr="00BF6CDF">
        <w:rPr>
          <w:rFonts w:ascii="HGPｺﾞｼｯｸE" w:eastAsia="HGPｺﾞｼｯｸE" w:hAnsi="ＭＳ ゴシック" w:hint="eastAsia"/>
          <w:sz w:val="22"/>
          <w:szCs w:val="22"/>
          <w:u w:val="single"/>
        </w:rPr>
        <w:t xml:space="preserve">　</w:t>
      </w:r>
      <w:r w:rsidR="00CD61C5">
        <w:rPr>
          <w:rFonts w:ascii="HGPｺﾞｼｯｸE" w:eastAsia="HGPｺﾞｼｯｸE" w:hAnsi="ＭＳ ゴシック" w:hint="eastAsia"/>
          <w:sz w:val="22"/>
          <w:szCs w:val="22"/>
          <w:u w:val="single"/>
        </w:rPr>
        <w:t xml:space="preserve">　　　　　</w:t>
      </w:r>
      <w:r w:rsidR="00A07A1E">
        <w:rPr>
          <w:rFonts w:ascii="HGPｺﾞｼｯｸE" w:eastAsia="HGPｺﾞｼｯｸE" w:hAnsi="ＭＳ ゴシック" w:hint="eastAsia"/>
          <w:sz w:val="22"/>
          <w:szCs w:val="22"/>
          <w:u w:val="single"/>
        </w:rPr>
        <w:t xml:space="preserve">　</w:t>
      </w:r>
      <w:r w:rsidR="008D7B7C" w:rsidRPr="00BF6CDF">
        <w:rPr>
          <w:rFonts w:ascii="HGPｺﾞｼｯｸE" w:eastAsia="HGPｺﾞｼｯｸE" w:hAnsi="ＭＳ ゴシック" w:hint="eastAsia"/>
          <w:sz w:val="22"/>
          <w:szCs w:val="22"/>
          <w:u w:val="single"/>
        </w:rPr>
        <w:t xml:space="preserve">　　　　　　　　　　　　　　　　　　　　　　　　　　　　　　</w:t>
      </w:r>
      <w:r w:rsidR="00A07A1E">
        <w:rPr>
          <w:rFonts w:ascii="HGPｺﾞｼｯｸE" w:eastAsia="HGPｺﾞｼｯｸE" w:hAnsi="ＭＳ ゴシック" w:hint="eastAsia"/>
          <w:sz w:val="22"/>
          <w:szCs w:val="22"/>
          <w:u w:val="single"/>
        </w:rPr>
        <w:t xml:space="preserve">　</w:t>
      </w:r>
      <w:r w:rsidR="008D7B7C" w:rsidRPr="00BF6CDF">
        <w:rPr>
          <w:rFonts w:ascii="HGPｺﾞｼｯｸE" w:eastAsia="HGPｺﾞｼｯｸE" w:hAnsi="ＭＳ ゴシック" w:hint="eastAsia"/>
          <w:sz w:val="22"/>
          <w:szCs w:val="22"/>
          <w:u w:val="single"/>
        </w:rPr>
        <w:t xml:space="preserve">　　　</w:t>
      </w:r>
      <w:r w:rsidR="008D7B7C" w:rsidRPr="00BF6CDF">
        <w:rPr>
          <w:rFonts w:ascii="HGPｺﾞｼｯｸE" w:eastAsia="HGPｺﾞｼｯｸE" w:hAnsi="ＭＳ ゴシック" w:hint="eastAsia"/>
          <w:sz w:val="22"/>
          <w:szCs w:val="22"/>
        </w:rPr>
        <w:t>）</w:t>
      </w:r>
    </w:p>
    <w:p w14:paraId="1449C36B" w14:textId="77777777" w:rsidR="008D7B7C" w:rsidRPr="00BF6CDF" w:rsidRDefault="000A2279" w:rsidP="00BF6CDF">
      <w:pPr>
        <w:pStyle w:val="a9"/>
        <w:numPr>
          <w:ilvl w:val="0"/>
          <w:numId w:val="1"/>
        </w:numPr>
        <w:ind w:leftChars="0"/>
        <w:rPr>
          <w:rFonts w:ascii="HGPｺﾞｼｯｸE" w:eastAsia="HGPｺﾞｼｯｸE" w:hAnsi="ＭＳ ゴシック"/>
          <w:sz w:val="22"/>
          <w:szCs w:val="22"/>
        </w:rPr>
      </w:pPr>
      <w:r w:rsidRPr="00BF6CDF">
        <w:rPr>
          <w:rFonts w:ascii="HGPｺﾞｼｯｸE" w:eastAsia="HGPｺﾞｼｯｸE" w:hAnsi="ＭＳ ゴシック" w:hint="eastAsia"/>
          <w:sz w:val="22"/>
          <w:szCs w:val="22"/>
        </w:rPr>
        <w:t>定期的に行っている場合、その還元方法</w:t>
      </w:r>
      <w:r w:rsidR="00EF1772" w:rsidRPr="00BF6CDF">
        <w:rPr>
          <w:rFonts w:ascii="HGPｺﾞｼｯｸE" w:eastAsia="HGPｺﾞｼｯｸE" w:hAnsi="ＭＳ ゴシック" w:hint="eastAsia"/>
          <w:sz w:val="22"/>
          <w:szCs w:val="22"/>
        </w:rPr>
        <w:t>全てに</w:t>
      </w:r>
      <w:r w:rsidR="008D7B7C" w:rsidRPr="00BF6CDF">
        <w:rPr>
          <w:rFonts w:ascii="HGPｺﾞｼｯｸE" w:eastAsia="HGPｺﾞｼｯｸE" w:hAnsi="ＭＳ ゴシック" w:hint="eastAsia"/>
          <w:sz w:val="22"/>
          <w:szCs w:val="22"/>
        </w:rPr>
        <w:t>○を</w:t>
      </w:r>
      <w:r w:rsidR="00EF1772" w:rsidRPr="00BF6CDF">
        <w:rPr>
          <w:rFonts w:ascii="HGPｺﾞｼｯｸE" w:eastAsia="HGPｺﾞｼｯｸE" w:hAnsi="ＭＳ ゴシック" w:hint="eastAsia"/>
          <w:sz w:val="22"/>
          <w:szCs w:val="22"/>
        </w:rPr>
        <w:t>つけて</w:t>
      </w:r>
      <w:r w:rsidR="008D7B7C" w:rsidRPr="00BF6CDF">
        <w:rPr>
          <w:rFonts w:ascii="HGPｺﾞｼｯｸE" w:eastAsia="HGPｺﾞｼｯｸE" w:hAnsi="ＭＳ ゴシック" w:hint="eastAsia"/>
          <w:sz w:val="22"/>
          <w:szCs w:val="22"/>
        </w:rPr>
        <w:t>下さい</w:t>
      </w:r>
    </w:p>
    <w:tbl>
      <w:tblPr>
        <w:tblW w:w="9781" w:type="dxa"/>
        <w:tblInd w:w="666" w:type="dxa"/>
        <w:tblCellMar>
          <w:left w:w="99" w:type="dxa"/>
          <w:right w:w="99" w:type="dxa"/>
        </w:tblCellMar>
        <w:tblLook w:val="0000" w:firstRow="0" w:lastRow="0" w:firstColumn="0" w:lastColumn="0" w:noHBand="0" w:noVBand="0"/>
      </w:tblPr>
      <w:tblGrid>
        <w:gridCol w:w="1134"/>
        <w:gridCol w:w="1418"/>
        <w:gridCol w:w="1417"/>
        <w:gridCol w:w="1418"/>
        <w:gridCol w:w="1417"/>
        <w:gridCol w:w="1418"/>
        <w:gridCol w:w="1559"/>
      </w:tblGrid>
      <w:tr w:rsidR="00BF6CDF" w:rsidRPr="00BF6CDF" w14:paraId="6703F081" w14:textId="77777777" w:rsidTr="00BF6CDF">
        <w:trPr>
          <w:trHeight w:val="285"/>
        </w:trPr>
        <w:tc>
          <w:tcPr>
            <w:tcW w:w="1134" w:type="dxa"/>
            <w:tcBorders>
              <w:top w:val="single" w:sz="8" w:space="0" w:color="auto"/>
              <w:left w:val="single" w:sz="8" w:space="0" w:color="auto"/>
              <w:bottom w:val="single" w:sz="8" w:space="0" w:color="auto"/>
              <w:right w:val="single" w:sz="8" w:space="0" w:color="auto"/>
            </w:tcBorders>
            <w:noWrap/>
            <w:vAlign w:val="center"/>
          </w:tcPr>
          <w:p w14:paraId="6CDA8F60"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 xml:space="preserve">　</w:t>
            </w:r>
          </w:p>
        </w:tc>
        <w:tc>
          <w:tcPr>
            <w:tcW w:w="1418" w:type="dxa"/>
            <w:tcBorders>
              <w:top w:val="single" w:sz="8" w:space="0" w:color="auto"/>
              <w:left w:val="nil"/>
              <w:bottom w:val="single" w:sz="8" w:space="0" w:color="auto"/>
              <w:right w:val="single" w:sz="8" w:space="0" w:color="auto"/>
            </w:tcBorders>
            <w:noWrap/>
            <w:vAlign w:val="center"/>
          </w:tcPr>
          <w:p w14:paraId="17BB35DC"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週動向</w:t>
            </w:r>
          </w:p>
        </w:tc>
        <w:tc>
          <w:tcPr>
            <w:tcW w:w="1417" w:type="dxa"/>
            <w:tcBorders>
              <w:top w:val="single" w:sz="8" w:space="0" w:color="auto"/>
              <w:left w:val="nil"/>
              <w:bottom w:val="single" w:sz="8" w:space="0" w:color="auto"/>
              <w:right w:val="single" w:sz="8" w:space="0" w:color="auto"/>
            </w:tcBorders>
            <w:noWrap/>
            <w:vAlign w:val="center"/>
          </w:tcPr>
          <w:p w14:paraId="040E06A0"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週評価</w:t>
            </w:r>
          </w:p>
        </w:tc>
        <w:tc>
          <w:tcPr>
            <w:tcW w:w="1418" w:type="dxa"/>
            <w:tcBorders>
              <w:top w:val="single" w:sz="8" w:space="0" w:color="auto"/>
              <w:left w:val="nil"/>
              <w:bottom w:val="single" w:sz="8" w:space="0" w:color="auto"/>
              <w:right w:val="single" w:sz="8" w:space="0" w:color="auto"/>
            </w:tcBorders>
            <w:noWrap/>
            <w:vAlign w:val="center"/>
          </w:tcPr>
          <w:p w14:paraId="2920E977"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月動向</w:t>
            </w:r>
          </w:p>
        </w:tc>
        <w:tc>
          <w:tcPr>
            <w:tcW w:w="1417" w:type="dxa"/>
            <w:tcBorders>
              <w:top w:val="single" w:sz="8" w:space="0" w:color="auto"/>
              <w:left w:val="nil"/>
              <w:bottom w:val="single" w:sz="8" w:space="0" w:color="auto"/>
              <w:right w:val="single" w:sz="8" w:space="0" w:color="auto"/>
            </w:tcBorders>
            <w:noWrap/>
            <w:vAlign w:val="center"/>
          </w:tcPr>
          <w:p w14:paraId="6EA93CB0"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月評価</w:t>
            </w:r>
          </w:p>
        </w:tc>
        <w:tc>
          <w:tcPr>
            <w:tcW w:w="1418" w:type="dxa"/>
            <w:tcBorders>
              <w:top w:val="single" w:sz="8" w:space="0" w:color="auto"/>
              <w:left w:val="nil"/>
              <w:bottom w:val="single" w:sz="8" w:space="0" w:color="auto"/>
              <w:right w:val="single" w:sz="8" w:space="0" w:color="auto"/>
            </w:tcBorders>
            <w:noWrap/>
            <w:vAlign w:val="center"/>
          </w:tcPr>
          <w:p w14:paraId="6D8A308F"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年動向</w:t>
            </w:r>
          </w:p>
        </w:tc>
        <w:tc>
          <w:tcPr>
            <w:tcW w:w="1559" w:type="dxa"/>
            <w:tcBorders>
              <w:top w:val="single" w:sz="8" w:space="0" w:color="auto"/>
              <w:left w:val="nil"/>
              <w:bottom w:val="single" w:sz="8" w:space="0" w:color="auto"/>
              <w:right w:val="single" w:sz="8" w:space="0" w:color="auto"/>
            </w:tcBorders>
            <w:noWrap/>
            <w:vAlign w:val="center"/>
          </w:tcPr>
          <w:p w14:paraId="6975CB44"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年評価</w:t>
            </w:r>
          </w:p>
        </w:tc>
      </w:tr>
      <w:tr w:rsidR="002D324D" w:rsidRPr="00BF6CDF" w14:paraId="4C7F93B6" w14:textId="77777777" w:rsidTr="002D324D">
        <w:trPr>
          <w:trHeight w:val="324"/>
        </w:trPr>
        <w:tc>
          <w:tcPr>
            <w:tcW w:w="1134" w:type="dxa"/>
            <w:tcBorders>
              <w:top w:val="nil"/>
              <w:left w:val="single" w:sz="8" w:space="0" w:color="auto"/>
              <w:bottom w:val="single" w:sz="8" w:space="0" w:color="auto"/>
              <w:right w:val="single" w:sz="8" w:space="0" w:color="auto"/>
            </w:tcBorders>
            <w:noWrap/>
            <w:vAlign w:val="center"/>
          </w:tcPr>
          <w:p w14:paraId="1D2E67EC" w14:textId="77777777" w:rsidR="002D324D" w:rsidRPr="00BF6CDF" w:rsidRDefault="0001345D" w:rsidP="00EF1772">
            <w:pPr>
              <w:widowControl/>
              <w:jc w:val="left"/>
              <w:rPr>
                <w:rFonts w:ascii="HGPｺﾞｼｯｸE" w:eastAsia="HGPｺﾞｼｯｸE" w:hAnsi="ＭＳ Ｐゴシック" w:cs="ＭＳ Ｐゴシック"/>
                <w:kern w:val="0"/>
                <w:sz w:val="20"/>
                <w:szCs w:val="20"/>
              </w:rPr>
            </w:pPr>
            <w:r>
              <w:rPr>
                <w:rFonts w:ascii="HGPｺﾞｼｯｸE" w:eastAsia="HGPｺﾞｼｯｸE" w:hAnsi="ＭＳ Ｐゴシック" w:cs="ＭＳ Ｐゴシック"/>
                <w:noProof/>
                <w:kern w:val="0"/>
                <w:sz w:val="20"/>
                <w:szCs w:val="20"/>
              </w:rPr>
              <mc:AlternateContent>
                <mc:Choice Requires="wps">
                  <w:drawing>
                    <wp:anchor distT="0" distB="0" distL="114300" distR="114300" simplePos="0" relativeHeight="251666432" behindDoc="0" locked="0" layoutInCell="1" allowOverlap="1" wp14:anchorId="3D1FC514" wp14:editId="06D86B28">
                      <wp:simplePos x="0" y="0"/>
                      <wp:positionH relativeFrom="column">
                        <wp:posOffset>634365</wp:posOffset>
                      </wp:positionH>
                      <wp:positionV relativeFrom="paragraph">
                        <wp:posOffset>-5080</wp:posOffset>
                      </wp:positionV>
                      <wp:extent cx="933450" cy="257175"/>
                      <wp:effectExtent l="5715" t="13970" r="13335" b="5080"/>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33450" cy="257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left:0;text-align:left;margin-left:49.95pt;margin-top:-.4pt;width:73.5pt;height:20.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"/>
                  </w:pict>
                </mc:Fallback>
              </mc:AlternateContent>
            </w:r>
            <w:r w:rsidR="002D324D" w:rsidRPr="00BF6CDF">
              <w:rPr>
                <w:rFonts w:ascii="HGPｺﾞｼｯｸE" w:eastAsia="HGPｺﾞｼｯｸE" w:hAnsi="ＭＳ Ｐゴシック" w:cs="ＭＳ Ｐゴシック" w:hint="eastAsia"/>
                <w:kern w:val="0"/>
                <w:sz w:val="20"/>
                <w:szCs w:val="20"/>
              </w:rPr>
              <w:t>定点疾患</w:t>
            </w:r>
          </w:p>
        </w:tc>
        <w:tc>
          <w:tcPr>
            <w:tcW w:w="1418" w:type="dxa"/>
            <w:tcBorders>
              <w:top w:val="nil"/>
              <w:left w:val="nil"/>
              <w:bottom w:val="single" w:sz="8" w:space="0" w:color="auto"/>
              <w:right w:val="single" w:sz="8" w:space="0" w:color="auto"/>
            </w:tcBorders>
            <w:noWrap/>
            <w:vAlign w:val="center"/>
          </w:tcPr>
          <w:p w14:paraId="18558128"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rPr>
            </w:pPr>
          </w:p>
        </w:tc>
        <w:tc>
          <w:tcPr>
            <w:tcW w:w="1417" w:type="dxa"/>
            <w:tcBorders>
              <w:top w:val="nil"/>
              <w:left w:val="nil"/>
              <w:bottom w:val="single" w:sz="8" w:space="0" w:color="auto"/>
              <w:right w:val="single" w:sz="8" w:space="0" w:color="auto"/>
            </w:tcBorders>
            <w:noWrap/>
            <w:vAlign w:val="center"/>
          </w:tcPr>
          <w:p w14:paraId="2348ACC1" w14:textId="77777777" w:rsidR="002D324D" w:rsidRPr="00BF6CDF" w:rsidRDefault="0001345D" w:rsidP="007B66C9">
            <w:pPr>
              <w:widowControl/>
              <w:jc w:val="left"/>
              <w:rPr>
                <w:rFonts w:ascii="HGPｺﾞｼｯｸE" w:eastAsia="HGPｺﾞｼｯｸE" w:hAnsi="ＭＳ Ｐゴシック" w:cs="ＭＳ Ｐゴシック"/>
                <w:kern w:val="0"/>
                <w:sz w:val="20"/>
                <w:szCs w:val="20"/>
              </w:rPr>
            </w:pPr>
            <w:r>
              <w:rPr>
                <w:rFonts w:ascii="HGPｺﾞｼｯｸE" w:eastAsia="HGPｺﾞｼｯｸE" w:hAnsi="ＭＳ Ｐゴシック" w:cs="ＭＳ Ｐゴシック"/>
                <w:noProof/>
                <w:kern w:val="0"/>
                <w:sz w:val="20"/>
                <w:szCs w:val="20"/>
              </w:rPr>
              <mc:AlternateContent>
                <mc:Choice Requires="wps">
                  <w:drawing>
                    <wp:anchor distT="0" distB="0" distL="114300" distR="114300" simplePos="0" relativeHeight="251667456" behindDoc="0" locked="0" layoutInCell="1" allowOverlap="1" wp14:anchorId="37939DAC" wp14:editId="3514958B">
                      <wp:simplePos x="0" y="0"/>
                      <wp:positionH relativeFrom="column">
                        <wp:posOffset>-54610</wp:posOffset>
                      </wp:positionH>
                      <wp:positionV relativeFrom="paragraph">
                        <wp:posOffset>635</wp:posOffset>
                      </wp:positionV>
                      <wp:extent cx="857885" cy="253365"/>
                      <wp:effectExtent l="12065" t="10160" r="6350" b="12700"/>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7885" cy="2533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left:0;text-align:left;margin-left:-4.3pt;margin-top:.05pt;width:67.55pt;height:19.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"/>
                  </w:pict>
                </mc:Fallback>
              </mc:AlternateContent>
            </w:r>
          </w:p>
        </w:tc>
        <w:tc>
          <w:tcPr>
            <w:tcW w:w="1418" w:type="dxa"/>
            <w:tcBorders>
              <w:top w:val="nil"/>
              <w:left w:val="nil"/>
              <w:bottom w:val="single" w:sz="8" w:space="0" w:color="auto"/>
              <w:right w:val="single" w:sz="8" w:space="0" w:color="auto"/>
            </w:tcBorders>
            <w:noWrap/>
            <w:vAlign w:val="center"/>
          </w:tcPr>
          <w:p w14:paraId="36183E0F"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7" w:type="dxa"/>
            <w:tcBorders>
              <w:top w:val="nil"/>
              <w:left w:val="nil"/>
              <w:bottom w:val="single" w:sz="8" w:space="0" w:color="auto"/>
              <w:right w:val="single" w:sz="8" w:space="0" w:color="auto"/>
            </w:tcBorders>
            <w:noWrap/>
            <w:vAlign w:val="center"/>
          </w:tcPr>
          <w:p w14:paraId="5B118609"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8" w:type="dxa"/>
            <w:tcBorders>
              <w:top w:val="nil"/>
              <w:left w:val="nil"/>
              <w:bottom w:val="single" w:sz="8" w:space="0" w:color="auto"/>
              <w:right w:val="single" w:sz="8" w:space="0" w:color="auto"/>
            </w:tcBorders>
            <w:noWrap/>
            <w:vAlign w:val="center"/>
          </w:tcPr>
          <w:p w14:paraId="4A4FF723"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559" w:type="dxa"/>
            <w:tcBorders>
              <w:top w:val="nil"/>
              <w:left w:val="nil"/>
              <w:bottom w:val="single" w:sz="8" w:space="0" w:color="auto"/>
              <w:right w:val="single" w:sz="8" w:space="0" w:color="auto"/>
            </w:tcBorders>
            <w:noWrap/>
            <w:vAlign w:val="center"/>
          </w:tcPr>
          <w:p w14:paraId="78C8DAD2"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r>
      <w:tr w:rsidR="002D324D" w:rsidRPr="00BF6CDF" w14:paraId="15028218" w14:textId="77777777" w:rsidTr="00BF6CDF">
        <w:trPr>
          <w:trHeight w:val="285"/>
        </w:trPr>
        <w:tc>
          <w:tcPr>
            <w:tcW w:w="1134" w:type="dxa"/>
            <w:tcBorders>
              <w:top w:val="nil"/>
              <w:left w:val="single" w:sz="8" w:space="0" w:color="auto"/>
              <w:bottom w:val="single" w:sz="8" w:space="0" w:color="auto"/>
              <w:right w:val="single" w:sz="8" w:space="0" w:color="auto"/>
            </w:tcBorders>
            <w:noWrap/>
            <w:vAlign w:val="center"/>
          </w:tcPr>
          <w:p w14:paraId="55529CD6"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梅毒</w:t>
            </w:r>
          </w:p>
        </w:tc>
        <w:tc>
          <w:tcPr>
            <w:tcW w:w="1418" w:type="dxa"/>
            <w:tcBorders>
              <w:top w:val="nil"/>
              <w:left w:val="nil"/>
              <w:bottom w:val="single" w:sz="8" w:space="0" w:color="auto"/>
              <w:right w:val="single" w:sz="8" w:space="0" w:color="auto"/>
            </w:tcBorders>
            <w:noWrap/>
            <w:vAlign w:val="center"/>
          </w:tcPr>
          <w:p w14:paraId="5D5790E9" w14:textId="77777777" w:rsidR="002D324D" w:rsidRPr="00BF6CDF" w:rsidRDefault="002D324D" w:rsidP="00EF1772">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7" w:type="dxa"/>
            <w:tcBorders>
              <w:top w:val="nil"/>
              <w:left w:val="nil"/>
              <w:bottom w:val="single" w:sz="8" w:space="0" w:color="auto"/>
              <w:right w:val="single" w:sz="8" w:space="0" w:color="auto"/>
            </w:tcBorders>
            <w:noWrap/>
            <w:vAlign w:val="center"/>
          </w:tcPr>
          <w:p w14:paraId="035F2C51"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8" w:type="dxa"/>
            <w:tcBorders>
              <w:top w:val="nil"/>
              <w:left w:val="nil"/>
              <w:bottom w:val="single" w:sz="8" w:space="0" w:color="auto"/>
              <w:right w:val="single" w:sz="8" w:space="0" w:color="auto"/>
            </w:tcBorders>
            <w:noWrap/>
            <w:vAlign w:val="center"/>
          </w:tcPr>
          <w:p w14:paraId="7533C197"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7" w:type="dxa"/>
            <w:tcBorders>
              <w:top w:val="nil"/>
              <w:left w:val="nil"/>
              <w:bottom w:val="single" w:sz="8" w:space="0" w:color="auto"/>
              <w:right w:val="single" w:sz="8" w:space="0" w:color="auto"/>
            </w:tcBorders>
            <w:noWrap/>
            <w:vAlign w:val="center"/>
          </w:tcPr>
          <w:p w14:paraId="5D96B776"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8" w:type="dxa"/>
            <w:tcBorders>
              <w:top w:val="nil"/>
              <w:left w:val="nil"/>
              <w:bottom w:val="single" w:sz="8" w:space="0" w:color="auto"/>
              <w:right w:val="single" w:sz="8" w:space="0" w:color="auto"/>
            </w:tcBorders>
            <w:noWrap/>
            <w:vAlign w:val="center"/>
          </w:tcPr>
          <w:p w14:paraId="7A092293"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559" w:type="dxa"/>
            <w:tcBorders>
              <w:top w:val="nil"/>
              <w:left w:val="nil"/>
              <w:bottom w:val="single" w:sz="8" w:space="0" w:color="auto"/>
              <w:right w:val="single" w:sz="8" w:space="0" w:color="auto"/>
            </w:tcBorders>
            <w:noWrap/>
            <w:vAlign w:val="center"/>
          </w:tcPr>
          <w:p w14:paraId="4B805325"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r>
      <w:tr w:rsidR="002D324D" w:rsidRPr="00BF6CDF" w14:paraId="59FBF967" w14:textId="77777777" w:rsidTr="00BF6CDF">
        <w:trPr>
          <w:trHeight w:val="285"/>
        </w:trPr>
        <w:tc>
          <w:tcPr>
            <w:tcW w:w="1134" w:type="dxa"/>
            <w:tcBorders>
              <w:top w:val="nil"/>
              <w:left w:val="single" w:sz="8" w:space="0" w:color="auto"/>
              <w:bottom w:val="single" w:sz="8" w:space="0" w:color="auto"/>
              <w:right w:val="single" w:sz="8" w:space="0" w:color="auto"/>
            </w:tcBorders>
            <w:noWrap/>
            <w:vAlign w:val="center"/>
          </w:tcPr>
          <w:p w14:paraId="1C45896B"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HIV感染症</w:t>
            </w:r>
          </w:p>
        </w:tc>
        <w:tc>
          <w:tcPr>
            <w:tcW w:w="1418" w:type="dxa"/>
            <w:tcBorders>
              <w:top w:val="nil"/>
              <w:left w:val="nil"/>
              <w:bottom w:val="single" w:sz="8" w:space="0" w:color="auto"/>
              <w:right w:val="single" w:sz="8" w:space="0" w:color="auto"/>
            </w:tcBorders>
            <w:noWrap/>
            <w:vAlign w:val="center"/>
          </w:tcPr>
          <w:p w14:paraId="32B59847"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7" w:type="dxa"/>
            <w:tcBorders>
              <w:top w:val="nil"/>
              <w:left w:val="nil"/>
              <w:bottom w:val="single" w:sz="8" w:space="0" w:color="auto"/>
              <w:right w:val="single" w:sz="8" w:space="0" w:color="auto"/>
            </w:tcBorders>
            <w:noWrap/>
            <w:vAlign w:val="center"/>
          </w:tcPr>
          <w:p w14:paraId="7B9F9D6D"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8" w:type="dxa"/>
            <w:tcBorders>
              <w:top w:val="nil"/>
              <w:left w:val="nil"/>
              <w:bottom w:val="single" w:sz="8" w:space="0" w:color="auto"/>
              <w:right w:val="single" w:sz="8" w:space="0" w:color="auto"/>
            </w:tcBorders>
            <w:noWrap/>
            <w:vAlign w:val="center"/>
          </w:tcPr>
          <w:p w14:paraId="3567634C"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7" w:type="dxa"/>
            <w:tcBorders>
              <w:top w:val="nil"/>
              <w:left w:val="nil"/>
              <w:bottom w:val="single" w:sz="8" w:space="0" w:color="auto"/>
              <w:right w:val="single" w:sz="8" w:space="0" w:color="auto"/>
            </w:tcBorders>
            <w:noWrap/>
            <w:vAlign w:val="center"/>
          </w:tcPr>
          <w:p w14:paraId="5A592875"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8" w:type="dxa"/>
            <w:tcBorders>
              <w:top w:val="nil"/>
              <w:left w:val="nil"/>
              <w:bottom w:val="single" w:sz="8" w:space="0" w:color="auto"/>
              <w:right w:val="single" w:sz="8" w:space="0" w:color="auto"/>
            </w:tcBorders>
            <w:noWrap/>
            <w:vAlign w:val="center"/>
          </w:tcPr>
          <w:p w14:paraId="29720625"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559" w:type="dxa"/>
            <w:tcBorders>
              <w:top w:val="nil"/>
              <w:left w:val="nil"/>
              <w:bottom w:val="single" w:sz="8" w:space="0" w:color="auto"/>
              <w:right w:val="single" w:sz="8" w:space="0" w:color="auto"/>
            </w:tcBorders>
            <w:noWrap/>
            <w:vAlign w:val="center"/>
          </w:tcPr>
          <w:p w14:paraId="166273AA"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r>
    </w:tbl>
    <w:p w14:paraId="329BCA8C" w14:textId="77777777" w:rsidR="00EF1772" w:rsidRPr="00BF6CDF" w:rsidRDefault="008D7B7C" w:rsidP="008D7B7C">
      <w:pPr>
        <w:numPr>
          <w:ilvl w:val="0"/>
          <w:numId w:val="1"/>
        </w:numPr>
        <w:rPr>
          <w:rFonts w:ascii="HGPｺﾞｼｯｸE" w:eastAsia="HGPｺﾞｼｯｸE" w:hAnsi="ＭＳ ゴシック"/>
          <w:sz w:val="22"/>
          <w:szCs w:val="22"/>
        </w:rPr>
      </w:pPr>
      <w:r w:rsidRPr="00BF6CDF">
        <w:rPr>
          <w:rFonts w:ascii="HGPｺﾞｼｯｸE" w:eastAsia="HGPｺﾞｼｯｸE" w:hAnsi="ＭＳ ゴシック" w:hint="eastAsia"/>
          <w:bCs/>
          <w:sz w:val="22"/>
          <w:szCs w:val="22"/>
        </w:rPr>
        <w:t>定点</w:t>
      </w:r>
      <w:r w:rsidR="00EF1772" w:rsidRPr="00BF6CDF">
        <w:rPr>
          <w:rFonts w:ascii="HGPｺﾞｼｯｸE" w:eastAsia="HGPｺﾞｼｯｸE" w:hAnsi="ＭＳ ゴシック" w:hint="eastAsia"/>
          <w:bCs/>
          <w:sz w:val="22"/>
          <w:szCs w:val="22"/>
        </w:rPr>
        <w:t>的還元方法の、Web、メール、紙以外の方法があれば教えて下さい（例　　冊子　年報　等）</w:t>
      </w:r>
    </w:p>
    <w:p w14:paraId="1DB62671" w14:textId="77777777" w:rsidR="009F1E72" w:rsidRDefault="00CD61C5" w:rsidP="009F1E7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5</w:t>
      </w:r>
      <w:r w:rsidR="00A07A1E">
        <w:rPr>
          <w:rFonts w:ascii="HGPｺﾞｼｯｸE" w:eastAsia="HGPｺﾞｼｯｸE" w:hAnsi="ＭＳ ゴシック" w:hint="eastAsia"/>
          <w:bCs/>
          <w:sz w:val="22"/>
          <w:szCs w:val="22"/>
        </w:rPr>
        <w:t>.</w:t>
      </w:r>
      <w:r w:rsidR="009F1E72">
        <w:rPr>
          <w:rFonts w:ascii="HGPｺﾞｼｯｸE" w:eastAsia="HGPｺﾞｼｯｸE" w:hAnsi="ＭＳ ゴシック" w:hint="eastAsia"/>
          <w:bCs/>
          <w:sz w:val="22"/>
          <w:szCs w:val="22"/>
        </w:rPr>
        <w:t xml:space="preserve">　</w:t>
      </w:r>
      <w:r w:rsidR="00C26B42">
        <w:rPr>
          <w:rFonts w:ascii="HGPｺﾞｼｯｸE" w:eastAsia="HGPｺﾞｼｯｸE" w:hAnsi="ＭＳ ゴシック" w:hint="eastAsia"/>
          <w:bCs/>
          <w:sz w:val="22"/>
          <w:szCs w:val="22"/>
        </w:rPr>
        <w:t>定期の</w:t>
      </w:r>
      <w:r w:rsidR="009F1E72">
        <w:rPr>
          <w:rFonts w:ascii="HGPｺﾞｼｯｸE" w:eastAsia="HGPｺﾞｼｯｸE" w:hAnsi="ＭＳ ゴシック" w:hint="eastAsia"/>
          <w:bCs/>
          <w:sz w:val="22"/>
          <w:szCs w:val="22"/>
        </w:rPr>
        <w:t>還元先について　あてはまるもの全てに○をつけて下さい　必要に応じ具体例も記載してください</w:t>
      </w:r>
    </w:p>
    <w:p w14:paraId="6FED7EC3" w14:textId="77777777" w:rsidR="009F1E72" w:rsidRDefault="009F1E72" w:rsidP="009F1E7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(1)医療機関（病院　診療所　医師会　その他具体的に　</w:t>
      </w:r>
      <w:r w:rsidRPr="00EA44EE">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0524E426" w14:textId="77777777" w:rsidR="009F1E72" w:rsidRPr="009F1E72" w:rsidRDefault="009F1E72" w:rsidP="009F1E7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(2)教育機関(教育委員会、国公立学校、私立学校、その他具体的に</w:t>
      </w:r>
      <w:r w:rsidRPr="009F1E7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73512918" w14:textId="77777777" w:rsidR="009F1E72" w:rsidRDefault="009F1E72" w:rsidP="009F1E7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(3)当事者支援団体を含む非営利・非政府組織(以下NGO)　具体的に（</w:t>
      </w:r>
      <w:r w:rsidRPr="009F1E7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0BA26CC4" w14:textId="77777777" w:rsidR="009F1E72" w:rsidRDefault="009F1E72" w:rsidP="00CD61C5">
      <w:pPr>
        <w:ind w:left="440" w:hangingChars="200" w:hanging="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(4)福祉施設等具体的に　（　</w:t>
      </w:r>
      <w:r w:rsidRPr="009F1E7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r w:rsidR="002D324D">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w:t>
      </w:r>
      <w:r w:rsidR="00CD61C5">
        <w:rPr>
          <w:rFonts w:ascii="HGPｺﾞｼｯｸE" w:eastAsia="HGPｺﾞｼｯｸE" w:hAnsi="ＭＳ ゴシック" w:hint="eastAsia"/>
          <w:bCs/>
          <w:sz w:val="22"/>
          <w:szCs w:val="22"/>
        </w:rPr>
        <w:t>(5)その他　具体的に（</w:t>
      </w:r>
      <w:r w:rsidR="00CD61C5" w:rsidRPr="002D324D">
        <w:rPr>
          <w:rFonts w:ascii="HGPｺﾞｼｯｸE" w:eastAsia="HGPｺﾞｼｯｸE" w:hAnsi="ＭＳ ゴシック" w:hint="eastAsia"/>
          <w:bCs/>
          <w:sz w:val="22"/>
          <w:szCs w:val="22"/>
          <w:u w:val="single"/>
        </w:rPr>
        <w:t xml:space="preserve">　　　　　　　　　　　　　　　　　　　</w:t>
      </w:r>
      <w:r w:rsidR="00CD61C5">
        <w:rPr>
          <w:rFonts w:ascii="HGPｺﾞｼｯｸE" w:eastAsia="HGPｺﾞｼｯｸE" w:hAnsi="ＭＳ ゴシック" w:hint="eastAsia"/>
          <w:bCs/>
          <w:sz w:val="22"/>
          <w:szCs w:val="22"/>
          <w:u w:val="single"/>
        </w:rPr>
        <w:t xml:space="preserve">　　</w:t>
      </w:r>
      <w:r w:rsidR="00CD61C5" w:rsidRPr="002D324D">
        <w:rPr>
          <w:rFonts w:ascii="HGPｺﾞｼｯｸE" w:eastAsia="HGPｺﾞｼｯｸE" w:hAnsi="ＭＳ ゴシック" w:hint="eastAsia"/>
          <w:bCs/>
          <w:sz w:val="22"/>
          <w:szCs w:val="22"/>
          <w:u w:val="single"/>
        </w:rPr>
        <w:t xml:space="preserve">　　　　　　　　　　　　　　　　　　　　　　　　　　　　　　</w:t>
      </w:r>
      <w:r w:rsidR="00CD61C5">
        <w:rPr>
          <w:rFonts w:ascii="HGPｺﾞｼｯｸE" w:eastAsia="HGPｺﾞｼｯｸE" w:hAnsi="ＭＳ ゴシック" w:hint="eastAsia"/>
          <w:bCs/>
          <w:sz w:val="22"/>
          <w:szCs w:val="22"/>
        </w:rPr>
        <w:t xml:space="preserve">　　）</w:t>
      </w:r>
    </w:p>
    <w:p w14:paraId="7133562B" w14:textId="77777777" w:rsidR="00CD61C5" w:rsidRDefault="00CD61C5" w:rsidP="00CD61C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6. 　</w:t>
      </w:r>
      <w:r w:rsidR="0091046B">
        <w:rPr>
          <w:rFonts w:ascii="HGPｺﾞｼｯｸE" w:eastAsia="HGPｺﾞｼｯｸE" w:hAnsi="ＭＳ ゴシック" w:hint="eastAsia"/>
          <w:bCs/>
          <w:sz w:val="22"/>
          <w:szCs w:val="22"/>
        </w:rPr>
        <w:t>定期の</w:t>
      </w:r>
      <w:r>
        <w:rPr>
          <w:rFonts w:ascii="HGPｺﾞｼｯｸE" w:eastAsia="HGPｺﾞｼｯｸE" w:hAnsi="ＭＳ ゴシック" w:hint="eastAsia"/>
          <w:bCs/>
          <w:sz w:val="22"/>
          <w:szCs w:val="22"/>
        </w:rPr>
        <w:t>還元内容について教えて下さい　　該当するものに○をつけて、必要に応じ具体例も記載してください</w:t>
      </w:r>
    </w:p>
    <w:p w14:paraId="597DADF3" w14:textId="77777777" w:rsidR="00CD61C5" w:rsidRDefault="00CD61C5" w:rsidP="00CD61C5">
      <w:pPr>
        <w:ind w:left="440" w:hangingChars="200" w:hanging="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(1)年次推移のグラフ　　　(2)管轄内地域別発生件数　　　（3）地図化情報　　（4）性別年代など集団情報　　　</w:t>
      </w:r>
    </w:p>
    <w:p w14:paraId="458726B5" w14:textId="77777777" w:rsidR="00CD61C5" w:rsidRDefault="00CD61C5" w:rsidP="00CD61C5">
      <w:pPr>
        <w:ind w:leftChars="200" w:left="4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(5)異性、同性間等感染原因別　（6）産婦人科、皮膚科・泌尿器科等医療機関種別発生件数　或いは割合　　</w:t>
      </w:r>
    </w:p>
    <w:p w14:paraId="6CE4C904" w14:textId="77777777" w:rsidR="00CD61C5" w:rsidRDefault="00CD61C5" w:rsidP="00CD61C5">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(7)その他　（　</w:t>
      </w:r>
      <w:r w:rsidRPr="00DB58D9">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20008170" w14:textId="77777777" w:rsidR="00CD61C5" w:rsidRPr="00CD61C5" w:rsidRDefault="00CD61C5" w:rsidP="00CD61C5">
      <w:pPr>
        <w:rPr>
          <w:rFonts w:ascii="HGPｺﾞｼｯｸE" w:eastAsia="HGPｺﾞｼｯｸE" w:hAnsi="ＭＳ ゴシック"/>
          <w:sz w:val="22"/>
          <w:szCs w:val="22"/>
        </w:rPr>
      </w:pPr>
      <w:r w:rsidRPr="00CD61C5">
        <w:rPr>
          <w:rFonts w:ascii="HGPｺﾞｼｯｸE" w:eastAsia="HGPｺﾞｼｯｸE" w:hAnsi="ＭＳ ゴシック" w:hint="eastAsia"/>
          <w:bCs/>
          <w:sz w:val="22"/>
          <w:szCs w:val="22"/>
        </w:rPr>
        <w:t xml:space="preserve">7.　</w:t>
      </w:r>
      <w:r>
        <w:rPr>
          <w:rFonts w:ascii="HGPｺﾞｼｯｸE" w:eastAsia="HGPｺﾞｼｯｸE" w:hAnsi="ＭＳ ゴシック" w:hint="eastAsia"/>
          <w:bCs/>
          <w:sz w:val="22"/>
          <w:szCs w:val="22"/>
        </w:rPr>
        <w:t>臨時の</w:t>
      </w:r>
      <w:r w:rsidRPr="00CD61C5">
        <w:rPr>
          <w:rFonts w:ascii="HGPｺﾞｼｯｸE" w:eastAsia="HGPｺﾞｼｯｸE" w:hAnsi="ＭＳ ゴシック" w:hint="eastAsia"/>
          <w:sz w:val="22"/>
          <w:szCs w:val="22"/>
        </w:rPr>
        <w:t xml:space="preserve"> </w:t>
      </w:r>
      <w:r>
        <w:rPr>
          <w:rFonts w:ascii="HGPｺﾞｼｯｸE" w:eastAsia="HGPｺﾞｼｯｸE" w:hAnsi="ＭＳ ゴシック" w:hint="eastAsia"/>
          <w:sz w:val="22"/>
          <w:szCs w:val="22"/>
        </w:rPr>
        <w:t>還元情報</w:t>
      </w:r>
      <w:r w:rsidRPr="00CD61C5">
        <w:rPr>
          <w:rFonts w:ascii="HGPｺﾞｼｯｸE" w:eastAsia="HGPｺﾞｼｯｸE" w:hAnsi="ＭＳ ゴシック" w:hint="eastAsia"/>
          <w:sz w:val="22"/>
          <w:szCs w:val="22"/>
        </w:rPr>
        <w:t>の、還元方法に○をつけてください</w:t>
      </w:r>
    </w:p>
    <w:p w14:paraId="4E725737" w14:textId="77777777" w:rsidR="00CD61C5" w:rsidRPr="00BF6CDF" w:rsidRDefault="00CD61C5" w:rsidP="00CD61C5">
      <w:pPr>
        <w:ind w:left="420"/>
        <w:rPr>
          <w:rFonts w:ascii="HGPｺﾞｼｯｸE" w:eastAsia="HGPｺﾞｼｯｸE" w:hAnsi="ＭＳ ゴシック"/>
          <w:sz w:val="22"/>
          <w:szCs w:val="22"/>
        </w:rPr>
      </w:pPr>
      <w:r w:rsidRPr="00BF6CDF">
        <w:rPr>
          <w:rFonts w:ascii="HGPｺﾞｼｯｸE" w:eastAsia="HGPｺﾞｼｯｸE" w:hAnsi="ＭＳ ゴシック" w:hint="eastAsia"/>
          <w:sz w:val="22"/>
          <w:szCs w:val="22"/>
        </w:rPr>
        <w:t>（Web、メール、紙文書＜以下　紙＞、</w:t>
      </w:r>
      <w:r>
        <w:rPr>
          <w:rFonts w:ascii="HGPｺﾞｼｯｸE" w:eastAsia="HGPｺﾞｼｯｸE" w:hAnsi="ＭＳ ゴシック" w:hint="eastAsia"/>
          <w:sz w:val="22"/>
          <w:szCs w:val="22"/>
        </w:rPr>
        <w:t xml:space="preserve">ちらし、ポスター　</w:t>
      </w:r>
      <w:r w:rsidRPr="00BF6CDF">
        <w:rPr>
          <w:rFonts w:ascii="HGPｺﾞｼｯｸE" w:eastAsia="HGPｺﾞｼｯｸE" w:hAnsi="ＭＳ ゴシック" w:hint="eastAsia"/>
          <w:sz w:val="22"/>
          <w:szCs w:val="22"/>
        </w:rPr>
        <w:t xml:space="preserve">その他　</w:t>
      </w:r>
      <w:r w:rsidRPr="00BF6CDF">
        <w:rPr>
          <w:rFonts w:ascii="HGPｺﾞｼｯｸE" w:eastAsia="HGPｺﾞｼｯｸE" w:hAnsi="ＭＳ ゴシック" w:hint="eastAsia"/>
          <w:sz w:val="22"/>
          <w:szCs w:val="22"/>
          <w:u w:val="single"/>
        </w:rPr>
        <w:t xml:space="preserve">　　　　　　　　　　　　　　　　　　　　　　　　　　　</w:t>
      </w:r>
      <w:r w:rsidRPr="00BF6CDF">
        <w:rPr>
          <w:rFonts w:ascii="HGPｺﾞｼｯｸE" w:eastAsia="HGPｺﾞｼｯｸE" w:hAnsi="ＭＳ ゴシック" w:hint="eastAsia"/>
          <w:sz w:val="22"/>
          <w:szCs w:val="22"/>
        </w:rPr>
        <w:t>）</w:t>
      </w:r>
    </w:p>
    <w:p w14:paraId="1388B54C" w14:textId="77777777" w:rsidR="00CD61C5" w:rsidRDefault="00CD61C5" w:rsidP="00CD61C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8．　臨時の還元先を、設問5の（1）～（5）の中から全て選んで下さい（　　　　　　　　　　　　　　　　　　　）</w:t>
      </w:r>
    </w:p>
    <w:p w14:paraId="7E9FCFB1" w14:textId="77777777" w:rsidR="00CD61C5" w:rsidRDefault="00CD61C5" w:rsidP="00CD61C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9.　臨時の情報還元に至った状況を教えて下さい</w:t>
      </w:r>
    </w:p>
    <w:p w14:paraId="53EFA426" w14:textId="77777777" w:rsidR="00CD61C5" w:rsidRDefault="00CD61C5" w:rsidP="00CD61C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(1)感染症情報センターとしての判断　　　(2)感染症対策課等外部からの指示　　</w:t>
      </w:r>
    </w:p>
    <w:p w14:paraId="2B79208B" w14:textId="77777777" w:rsidR="00CD61C5" w:rsidRDefault="00CD61C5" w:rsidP="00CD61C5">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(3)教育委員会やNPO等外部からの依頼　　(4)専門家会議からの依頼（依頼元</w:t>
      </w:r>
      <w:r w:rsidRPr="001F465D">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r>
        <w:rPr>
          <w:rFonts w:ascii="HGPｺﾞｼｯｸE" w:eastAsia="HGPｺﾞｼｯｸE" w:hAnsi="ＭＳ ゴシック"/>
          <w:bCs/>
          <w:sz w:val="22"/>
          <w:szCs w:val="22"/>
        </w:rPr>
        <w:t>）</w:t>
      </w:r>
    </w:p>
    <w:p w14:paraId="60E24D0F" w14:textId="77777777" w:rsidR="00CD61C5" w:rsidRDefault="00CD61C5" w:rsidP="00CD61C5">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(5)その他</w:t>
      </w:r>
      <w:r w:rsidRPr="00DB58D9">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u w:val="single"/>
        </w:rPr>
        <w:t xml:space="preserve">　　　　　　　　　　　　　　　　　　　　　　　　　　　</w:t>
      </w:r>
      <w:r w:rsidRPr="00DB58D9">
        <w:rPr>
          <w:rFonts w:ascii="HGPｺﾞｼｯｸE" w:eastAsia="HGPｺﾞｼｯｸE" w:hAnsi="ＭＳ ゴシック" w:hint="eastAsia"/>
          <w:bCs/>
          <w:sz w:val="22"/>
          <w:szCs w:val="22"/>
          <w:u w:val="single"/>
        </w:rPr>
        <w:t xml:space="preserve">　　　　　　　　</w:t>
      </w:r>
      <w:r w:rsidR="001F465D">
        <w:rPr>
          <w:rFonts w:ascii="HGPｺﾞｼｯｸE" w:eastAsia="HGPｺﾞｼｯｸE" w:hAnsi="ＭＳ ゴシック" w:hint="eastAsia"/>
          <w:bCs/>
          <w:sz w:val="22"/>
          <w:szCs w:val="22"/>
          <w:u w:val="single"/>
        </w:rPr>
        <w:t xml:space="preserve">　　　　</w:t>
      </w:r>
      <w:r w:rsidRPr="00DB58D9">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64B32D1C" w14:textId="77777777" w:rsidR="001F465D" w:rsidRDefault="001F465D" w:rsidP="001F465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10. 臨時の情報還元が必要になった状況を教えてください</w:t>
      </w:r>
    </w:p>
    <w:p w14:paraId="48D68441" w14:textId="77777777" w:rsidR="001F465D" w:rsidRDefault="001F465D" w:rsidP="001F465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(1)集団発生／アウトブレイク　　（2）連携会議の資料　　（3）啓発等資料作成のため</w:t>
      </w:r>
    </w:p>
    <w:p w14:paraId="689C9FD5" w14:textId="77777777" w:rsidR="001F465D" w:rsidRPr="0089037F" w:rsidRDefault="001F465D" w:rsidP="001F465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（4）その他（</w:t>
      </w:r>
      <w:r w:rsidRPr="001F465D">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5BAC8FA2" w14:textId="77777777" w:rsidR="00CD61C5" w:rsidRDefault="001F465D" w:rsidP="00B27E21">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lastRenderedPageBreak/>
        <w:t xml:space="preserve">11. </w:t>
      </w:r>
      <w:r w:rsidR="00B27E21">
        <w:rPr>
          <w:rFonts w:ascii="HGPｺﾞｼｯｸE" w:eastAsia="HGPｺﾞｼｯｸE" w:hAnsi="ＭＳ ゴシック" w:hint="eastAsia"/>
          <w:bCs/>
          <w:sz w:val="22"/>
          <w:szCs w:val="22"/>
        </w:rPr>
        <w:t>臨時</w:t>
      </w:r>
      <w:r w:rsidR="00CD61C5">
        <w:rPr>
          <w:rFonts w:ascii="HGPｺﾞｼｯｸE" w:eastAsia="HGPｺﾞｼｯｸE" w:hAnsi="ＭＳ ゴシック" w:hint="eastAsia"/>
          <w:bCs/>
          <w:sz w:val="22"/>
          <w:szCs w:val="22"/>
        </w:rPr>
        <w:t>の還元をしていない理由を教えてください</w:t>
      </w:r>
    </w:p>
    <w:p w14:paraId="060F3137" w14:textId="77777777" w:rsidR="00CD61C5" w:rsidRPr="00BF6CDF" w:rsidRDefault="00CD61C5" w:rsidP="00CD61C5">
      <w:pPr>
        <w:pStyle w:val="a9"/>
        <w:ind w:leftChars="0" w:left="4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(1)必要が無いから　　（２）必要はあるが、方法が判らないから　(3)必要はあるが、予算が無い等手段が無いから　(4)その他（具体的に　</w:t>
      </w:r>
      <w:r w:rsidRPr="00BF6CDF">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0FDFCC06" w14:textId="77777777" w:rsidR="00B27E21" w:rsidRDefault="00B27E21" w:rsidP="00C26B4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2</w:t>
      </w:r>
      <w:r w:rsidR="00C26B42">
        <w:rPr>
          <w:rFonts w:ascii="HGPｺﾞｼｯｸE" w:eastAsia="HGPｺﾞｼｯｸE" w:hAnsi="ＭＳ ゴシック" w:hint="eastAsia"/>
          <w:bCs/>
          <w:sz w:val="22"/>
          <w:szCs w:val="22"/>
        </w:rPr>
        <w:t>. 情報還元に際して、</w:t>
      </w:r>
      <w:r w:rsidR="006F37DB">
        <w:rPr>
          <w:rFonts w:ascii="HGPｺﾞｼｯｸE" w:eastAsia="HGPｺﾞｼｯｸE" w:hAnsi="ＭＳ ゴシック" w:hint="eastAsia"/>
          <w:bCs/>
          <w:sz w:val="22"/>
          <w:szCs w:val="22"/>
        </w:rPr>
        <w:t>感染症発生動向調査の特性を配慮してい</w:t>
      </w:r>
      <w:r>
        <w:rPr>
          <w:rFonts w:ascii="HGPｺﾞｼｯｸE" w:eastAsia="HGPｺﾞｼｯｸE" w:hAnsi="ＭＳ ゴシック" w:hint="eastAsia"/>
          <w:bCs/>
          <w:sz w:val="22"/>
          <w:szCs w:val="22"/>
        </w:rPr>
        <w:t>ますか</w:t>
      </w:r>
      <w:r w:rsidR="006F37DB">
        <w:rPr>
          <w:rFonts w:ascii="HGPｺﾞｼｯｸE" w:eastAsia="HGPｺﾞｼｯｸE" w:hAnsi="ＭＳ ゴシック" w:hint="eastAsia"/>
          <w:bCs/>
          <w:sz w:val="22"/>
          <w:szCs w:val="22"/>
        </w:rPr>
        <w:t>（例えば当研究班による</w:t>
      </w:r>
      <w:r w:rsidR="00C26B42">
        <w:rPr>
          <w:rFonts w:ascii="HGPｺﾞｼｯｸE" w:eastAsia="HGPｺﾞｼｯｸE" w:hAnsi="ＭＳ ゴシック" w:hint="eastAsia"/>
          <w:bCs/>
          <w:sz w:val="22"/>
          <w:szCs w:val="22"/>
        </w:rPr>
        <w:t>全数調査</w:t>
      </w:r>
      <w:r w:rsidR="006F37DB">
        <w:rPr>
          <w:rFonts w:ascii="HGPｺﾞｼｯｸE" w:eastAsia="HGPｺﾞｼｯｸE" w:hAnsi="ＭＳ ゴシック" w:hint="eastAsia"/>
          <w:bCs/>
          <w:sz w:val="22"/>
          <w:szCs w:val="22"/>
        </w:rPr>
        <w:t>で</w:t>
      </w:r>
      <w:r w:rsidR="00C26B42">
        <w:rPr>
          <w:rFonts w:ascii="HGPｺﾞｼｯｸE" w:eastAsia="HGPｺﾞｼｯｸE" w:hAnsi="ＭＳ ゴシック" w:hint="eastAsia"/>
          <w:bCs/>
          <w:sz w:val="22"/>
          <w:szCs w:val="22"/>
        </w:rPr>
        <w:t>「定</w:t>
      </w:r>
    </w:p>
    <w:p w14:paraId="17A2A8C5" w14:textId="77777777" w:rsidR="00C26B42" w:rsidRDefault="00B27E21" w:rsidP="00C26B4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r w:rsidR="00C26B42">
        <w:rPr>
          <w:rFonts w:ascii="HGPｺﾞｼｯｸE" w:eastAsia="HGPｺﾞｼｯｸE" w:hAnsi="ＭＳ ゴシック" w:hint="eastAsia"/>
          <w:bCs/>
          <w:sz w:val="22"/>
          <w:szCs w:val="22"/>
        </w:rPr>
        <w:t>点医療機関より全数調査の方が、若年者の</w:t>
      </w:r>
      <w:r>
        <w:rPr>
          <w:rFonts w:ascii="HGPｺﾞｼｯｸE" w:eastAsia="HGPｺﾞｼｯｸE" w:hAnsi="ＭＳ ゴシック" w:hint="eastAsia"/>
          <w:bCs/>
          <w:sz w:val="22"/>
          <w:szCs w:val="22"/>
        </w:rPr>
        <w:t>割合</w:t>
      </w:r>
      <w:r w:rsidR="00C26B42">
        <w:rPr>
          <w:rFonts w:ascii="HGPｺﾞｼｯｸE" w:eastAsia="HGPｺﾞｼｯｸE" w:hAnsi="ＭＳ ゴシック" w:hint="eastAsia"/>
          <w:bCs/>
          <w:sz w:val="22"/>
          <w:szCs w:val="22"/>
        </w:rPr>
        <w:t>が大きい」等</w:t>
      </w:r>
      <w:r w:rsidR="006F37DB">
        <w:rPr>
          <w:rFonts w:ascii="HGPｺﾞｼｯｸE" w:eastAsia="HGPｺﾞｼｯｸE" w:hAnsi="ＭＳ ゴシック" w:hint="eastAsia"/>
          <w:bCs/>
          <w:sz w:val="22"/>
          <w:szCs w:val="22"/>
        </w:rPr>
        <w:t>）</w:t>
      </w:r>
    </w:p>
    <w:p w14:paraId="563155F2" w14:textId="77777777" w:rsidR="001F465D" w:rsidRDefault="00C26B42" w:rsidP="00C26B4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w:t>
      </w:r>
      <w:r w:rsidR="006F37DB">
        <w:rPr>
          <w:rFonts w:ascii="HGPｺﾞｼｯｸE" w:eastAsia="HGPｺﾞｼｯｸE" w:hAnsi="ＭＳ ゴシック" w:hint="eastAsia"/>
          <w:bCs/>
          <w:sz w:val="22"/>
          <w:szCs w:val="22"/>
        </w:rPr>
        <w:t xml:space="preserve">配慮している（具体的にその内容　</w:t>
      </w:r>
      <w:r w:rsidR="006F37DB" w:rsidRPr="001F465D">
        <w:rPr>
          <w:rFonts w:ascii="HGPｺﾞｼｯｸE" w:eastAsia="HGPｺﾞｼｯｸE" w:hAnsi="ＭＳ ゴシック" w:hint="eastAsia"/>
          <w:bCs/>
          <w:sz w:val="22"/>
          <w:szCs w:val="22"/>
          <w:u w:val="single"/>
        </w:rPr>
        <w:t xml:space="preserve">　　</w:t>
      </w:r>
      <w:r w:rsidR="001F465D">
        <w:rPr>
          <w:rFonts w:ascii="HGPｺﾞｼｯｸE" w:eastAsia="HGPｺﾞｼｯｸE" w:hAnsi="ＭＳ ゴシック" w:hint="eastAsia"/>
          <w:bCs/>
          <w:sz w:val="22"/>
          <w:szCs w:val="22"/>
          <w:u w:val="single"/>
        </w:rPr>
        <w:t xml:space="preserve">　　　　　　　　　　　　　　　　　　　　　　</w:t>
      </w:r>
      <w:r w:rsidR="006F37DB" w:rsidRPr="001F465D">
        <w:rPr>
          <w:rFonts w:ascii="HGPｺﾞｼｯｸE" w:eastAsia="HGPｺﾞｼｯｸE" w:hAnsi="ＭＳ ゴシック" w:hint="eastAsia"/>
          <w:bCs/>
          <w:sz w:val="22"/>
          <w:szCs w:val="22"/>
          <w:u w:val="single"/>
        </w:rPr>
        <w:t xml:space="preserve">　　　　　　　　　　　　　　　　　　　</w:t>
      </w:r>
      <w:r w:rsidR="006F37DB">
        <w:rPr>
          <w:rFonts w:ascii="HGPｺﾞｼｯｸE" w:eastAsia="HGPｺﾞｼｯｸE" w:hAnsi="ＭＳ ゴシック" w:hint="eastAsia"/>
          <w:bCs/>
          <w:sz w:val="22"/>
          <w:szCs w:val="22"/>
        </w:rPr>
        <w:t>）</w:t>
      </w:r>
      <w:r>
        <w:rPr>
          <w:rFonts w:ascii="HGPｺﾞｼｯｸE" w:eastAsia="HGPｺﾞｼｯｸE" w:hAnsi="ＭＳ ゴシック" w:hint="eastAsia"/>
          <w:bCs/>
          <w:sz w:val="22"/>
          <w:szCs w:val="22"/>
        </w:rPr>
        <w:t xml:space="preserve">　　</w:t>
      </w:r>
    </w:p>
    <w:p w14:paraId="3DBB1096" w14:textId="77777777" w:rsidR="00C26B42" w:rsidRDefault="001F465D" w:rsidP="001F465D">
      <w:pPr>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(2)特性等</w:t>
      </w:r>
      <w:r w:rsidR="006F37DB">
        <w:rPr>
          <w:rFonts w:ascii="HGPｺﾞｼｯｸE" w:eastAsia="HGPｺﾞｼｯｸE" w:hAnsi="ＭＳ ゴシック" w:hint="eastAsia"/>
          <w:bCs/>
          <w:sz w:val="22"/>
          <w:szCs w:val="22"/>
        </w:rPr>
        <w:t>は把握しているが、</w:t>
      </w:r>
      <w:r w:rsidR="00C26B42">
        <w:rPr>
          <w:rFonts w:ascii="HGPｺﾞｼｯｸE" w:eastAsia="HGPｺﾞｼｯｸE" w:hAnsi="ＭＳ ゴシック" w:hint="eastAsia"/>
          <w:bCs/>
          <w:sz w:val="22"/>
          <w:szCs w:val="22"/>
        </w:rPr>
        <w:t>配慮していない</w:t>
      </w:r>
      <w:r w:rsidR="006F37DB">
        <w:rPr>
          <w:rFonts w:ascii="HGPｺﾞｼｯｸE" w:eastAsia="HGPｺﾞｼｯｸE" w:hAnsi="ＭＳ ゴシック" w:hint="eastAsia"/>
          <w:bCs/>
          <w:sz w:val="22"/>
          <w:szCs w:val="22"/>
        </w:rPr>
        <w:t xml:space="preserve">　　　(3)</w:t>
      </w:r>
      <w:r>
        <w:rPr>
          <w:rFonts w:ascii="HGPｺﾞｼｯｸE" w:eastAsia="HGPｺﾞｼｯｸE" w:hAnsi="ＭＳ ゴシック" w:hint="eastAsia"/>
          <w:bCs/>
          <w:sz w:val="22"/>
          <w:szCs w:val="22"/>
        </w:rPr>
        <w:t>特性について特に</w:t>
      </w:r>
      <w:r w:rsidR="006F37DB">
        <w:rPr>
          <w:rFonts w:ascii="HGPｺﾞｼｯｸE" w:eastAsia="HGPｺﾞｼｯｸE" w:hAnsi="ＭＳ ゴシック" w:hint="eastAsia"/>
          <w:bCs/>
          <w:sz w:val="22"/>
          <w:szCs w:val="22"/>
        </w:rPr>
        <w:t>配慮・把握していない</w:t>
      </w:r>
    </w:p>
    <w:p w14:paraId="4C782501" w14:textId="77777777" w:rsidR="001F465D" w:rsidRDefault="00B27E21" w:rsidP="00B27E21">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3</w:t>
      </w:r>
      <w:r>
        <w:rPr>
          <w:rFonts w:ascii="HGPｺﾞｼｯｸE" w:eastAsia="HGPｺﾞｼｯｸE" w:hAnsi="ＭＳ ゴシック" w:hint="eastAsia"/>
          <w:bCs/>
          <w:sz w:val="22"/>
          <w:szCs w:val="22"/>
        </w:rPr>
        <w:t>.　把握疾患の種類を増やしたり、検査データを追加したり、定点の医療機関を増やしたりと、独自の調査を行っ</w:t>
      </w:r>
    </w:p>
    <w:p w14:paraId="38308163" w14:textId="77777777" w:rsidR="00B27E21" w:rsidRPr="00B27E21" w:rsidRDefault="00B27E21" w:rsidP="001F465D">
      <w:pPr>
        <w:ind w:firstLineChars="150" w:firstLine="330"/>
        <w:rPr>
          <w:rFonts w:ascii="HGPｺﾞｼｯｸE" w:eastAsia="HGPｺﾞｼｯｸE" w:hAnsi="ＭＳ ゴシック"/>
          <w:bCs/>
          <w:sz w:val="22"/>
          <w:szCs w:val="22"/>
          <w:u w:val="single"/>
        </w:rPr>
      </w:pPr>
      <w:r>
        <w:rPr>
          <w:rFonts w:ascii="HGPｺﾞｼｯｸE" w:eastAsia="HGPｺﾞｼｯｸE" w:hAnsi="ＭＳ ゴシック" w:hint="eastAsia"/>
          <w:bCs/>
          <w:sz w:val="22"/>
          <w:szCs w:val="22"/>
        </w:rPr>
        <w:t xml:space="preserve">ている情報センターもあります　性感染症について、独自で行っている調査・取組はありますか（具体的に　</w:t>
      </w:r>
    </w:p>
    <w:p w14:paraId="37E08DA1" w14:textId="77777777" w:rsidR="00C66A1D" w:rsidRDefault="00B27E21" w:rsidP="001F465D">
      <w:pPr>
        <w:ind w:firstLineChars="200" w:firstLine="440"/>
        <w:rPr>
          <w:rFonts w:ascii="HGPｺﾞｼｯｸE" w:eastAsia="HGPｺﾞｼｯｸE" w:hAnsi="ＭＳ ゴシック"/>
          <w:bCs/>
          <w:sz w:val="22"/>
          <w:szCs w:val="22"/>
        </w:rPr>
      </w:pPr>
      <w:r w:rsidRPr="00B27E21">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3CA62B16" w14:textId="77777777" w:rsidR="00C66A1D" w:rsidRDefault="00C66A1D" w:rsidP="00B27E21">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4</w:t>
      </w:r>
      <w:r>
        <w:rPr>
          <w:rFonts w:ascii="HGPｺﾞｼｯｸE" w:eastAsia="HGPｺﾞｼｯｸE" w:hAnsi="ＭＳ ゴシック" w:hint="eastAsia"/>
          <w:bCs/>
          <w:sz w:val="22"/>
          <w:szCs w:val="22"/>
        </w:rPr>
        <w:t>.  性感染症発生動向調査の集計と、情報還元の担当者は同じですか</w:t>
      </w:r>
    </w:p>
    <w:p w14:paraId="4DCFBD6A" w14:textId="77777777" w:rsidR="001F465D" w:rsidRPr="001F465D" w:rsidRDefault="00C66A1D" w:rsidP="00B27E21">
      <w:pPr>
        <w:rPr>
          <w:rFonts w:ascii="HGPｺﾞｼｯｸE" w:eastAsia="HGPｺﾞｼｯｸE" w:hAnsi="ＭＳ ゴシック"/>
          <w:bCs/>
          <w:sz w:val="22"/>
          <w:szCs w:val="22"/>
          <w:u w:val="single"/>
        </w:rPr>
      </w:pPr>
      <w:r>
        <w:rPr>
          <w:rFonts w:ascii="HGPｺﾞｼｯｸE" w:eastAsia="HGPｺﾞｼｯｸE" w:hAnsi="ＭＳ ゴシック" w:hint="eastAsia"/>
          <w:bCs/>
          <w:sz w:val="22"/>
          <w:szCs w:val="22"/>
        </w:rPr>
        <w:t xml:space="preserve">　　（1）複数人で受け持っているがほぼ同じ　　　（2）同一人　　（3）担当は異なる</w:t>
      </w:r>
      <w:r w:rsidR="001F465D">
        <w:rPr>
          <w:rFonts w:ascii="HGPｺﾞｼｯｸE" w:eastAsia="HGPｺﾞｼｯｸE" w:hAnsi="ＭＳ ゴシック" w:hint="eastAsia"/>
          <w:bCs/>
          <w:sz w:val="22"/>
          <w:szCs w:val="22"/>
        </w:rPr>
        <w:t>（職種：集計担当者</w:t>
      </w:r>
      <w:r w:rsidR="001F465D" w:rsidRPr="001F465D">
        <w:rPr>
          <w:rFonts w:ascii="HGPｺﾞｼｯｸE" w:eastAsia="HGPｺﾞｼｯｸE" w:hAnsi="ＭＳ ゴシック" w:hint="eastAsia"/>
          <w:bCs/>
          <w:sz w:val="22"/>
          <w:szCs w:val="22"/>
          <w:u w:val="single"/>
        </w:rPr>
        <w:t xml:space="preserve">　　　　　　　　　</w:t>
      </w:r>
    </w:p>
    <w:p w14:paraId="35A25DDB" w14:textId="77777777" w:rsidR="00607C0F" w:rsidRPr="0089037F" w:rsidRDefault="00607C0F" w:rsidP="001F465D">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還元</w:t>
      </w:r>
      <w:r w:rsidR="001F465D">
        <w:rPr>
          <w:rFonts w:ascii="HGPｺﾞｼｯｸE" w:eastAsia="HGPｺﾞｼｯｸE" w:hAnsi="ＭＳ ゴシック" w:hint="eastAsia"/>
          <w:bCs/>
          <w:sz w:val="22"/>
          <w:szCs w:val="22"/>
        </w:rPr>
        <w:t>担当者</w:t>
      </w:r>
      <w:r w:rsidRPr="001F465D">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30F765F0" w14:textId="77777777" w:rsidR="0036002B" w:rsidRPr="00190058" w:rsidRDefault="00C26B42" w:rsidP="0036002B">
      <w:pPr>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4624" behindDoc="0" locked="0" layoutInCell="1" allowOverlap="1" wp14:anchorId="71B9C8F7" wp14:editId="7F5F92E7">
                <wp:simplePos x="0" y="0"/>
                <wp:positionH relativeFrom="column">
                  <wp:posOffset>-91440</wp:posOffset>
                </wp:positionH>
                <wp:positionV relativeFrom="paragraph">
                  <wp:posOffset>89535</wp:posOffset>
                </wp:positionV>
                <wp:extent cx="6701155" cy="273685"/>
                <wp:effectExtent l="0" t="0" r="23495" b="1206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160BDCF3" w14:textId="77777777" w:rsidR="00107776" w:rsidRDefault="00107776" w:rsidP="0036002B">
                            <w:pPr>
                              <w:jc w:val="center"/>
                            </w:pPr>
                            <w:r>
                              <w:rPr>
                                <w:rFonts w:ascii="HGPｺﾞｼｯｸE" w:eastAsia="HGPｺﾞｼｯｸE" w:hAnsi="ＭＳ ゴシック" w:hint="eastAsia"/>
                                <w:bCs/>
                                <w:sz w:val="22"/>
                                <w:szCs w:val="22"/>
                              </w:rPr>
                              <w:t>◇性感染症発生動向調査活用のためのガイドラインについて◇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27" type="#_x0000_t202" style="position:absolute;left:0;text-align:left;margin-left:-7.15pt;margin-top:7.05pt;width:527.65pt;height:21.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" fillcolor="#1c1a10 [334]" strokecolor="#0d0d0d [3069]">
                <v:textbox>
                  <w:txbxContent>
                    <w:p w14:paraId="160BDCF3" w14:textId="77777777" w:rsidR="00107776" w:rsidRDefault="00107776" w:rsidP="0036002B">
                      <w:pPr>
                        <w:jc w:val="center"/>
                      </w:pPr>
                      <w:r>
                        <w:rPr>
                          <w:rFonts w:ascii="HGPｺﾞｼｯｸE" w:eastAsia="HGPｺﾞｼｯｸE" w:hAnsi="ＭＳ ゴシック" w:hint="eastAsia"/>
                          <w:bCs/>
                          <w:sz w:val="22"/>
                          <w:szCs w:val="22"/>
                        </w:rPr>
                        <w:t>◇性感染症発生動向調査活用のためのガイドラインについて◇</w:t>
                      </w:r>
                    </w:p>
                  </w:txbxContent>
                </v:textbox>
              </v:shape>
            </w:pict>
          </mc:Fallback>
        </mc:AlternateContent>
      </w:r>
    </w:p>
    <w:p w14:paraId="1E0E77B0" w14:textId="77777777" w:rsidR="0036002B" w:rsidRDefault="0036002B" w:rsidP="0036002B">
      <w:pPr>
        <w:rPr>
          <w:rFonts w:ascii="HGPｺﾞｼｯｸE" w:eastAsia="HGPｺﾞｼｯｸE" w:hAnsi="ＭＳ ゴシック"/>
          <w:bCs/>
          <w:sz w:val="22"/>
          <w:szCs w:val="22"/>
        </w:rPr>
      </w:pPr>
    </w:p>
    <w:p w14:paraId="2C126A10" w14:textId="77777777" w:rsidR="0036002B" w:rsidRDefault="00C66A1D" w:rsidP="006F37DB">
      <w:pPr>
        <w:ind w:left="440" w:hangingChars="200" w:hanging="440"/>
        <w:rPr>
          <w:rFonts w:ascii="ＭＳ ゴシック" w:eastAsia="ＭＳ ゴシック" w:hAnsi="ＭＳ ゴシック"/>
          <w:b/>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5</w:t>
      </w:r>
      <w:r w:rsidR="0036002B">
        <w:rPr>
          <w:rFonts w:ascii="HGPｺﾞｼｯｸE" w:eastAsia="HGPｺﾞｼｯｸE" w:hAnsi="ＭＳ ゴシック" w:hint="eastAsia"/>
          <w:bCs/>
          <w:sz w:val="22"/>
          <w:szCs w:val="22"/>
        </w:rPr>
        <w:t>.  平成24年度当研究班による「性感染症発生動向調査活用のためのガイドライン」</w:t>
      </w:r>
      <w:r w:rsidR="006F37DB">
        <w:rPr>
          <w:rFonts w:ascii="HGPｺﾞｼｯｸE" w:eastAsia="HGPｺﾞｼｯｸE" w:hAnsi="ＭＳ ゴシック" w:hint="eastAsia"/>
          <w:bCs/>
          <w:sz w:val="22"/>
          <w:szCs w:val="22"/>
        </w:rPr>
        <w:t xml:space="preserve">をご存知ですか（参考　</w:t>
      </w:r>
      <w:r w:rsidR="006F37DB">
        <w:rPr>
          <w:rFonts w:ascii="ＭＳ ゴシック" w:eastAsia="ＭＳ ゴシック" w:hAnsi="ＭＳ ゴシック" w:hint="eastAsia"/>
          <w:b/>
        </w:rPr>
        <w:t xml:space="preserve">地方衛生研究所協議会HP　</w:t>
      </w:r>
      <w:hyperlink r:id="rId9" w:history="1">
        <w:r w:rsidR="006F37DB" w:rsidRPr="00D03886">
          <w:rPr>
            <w:rStyle w:val="aa"/>
            <w:rFonts w:ascii="ＭＳ ゴシック" w:eastAsia="ＭＳ ゴシック" w:hAnsi="ＭＳ ゴシック"/>
            <w:b/>
          </w:rPr>
          <w:t>https://www.chieiken.gr.jp/manual01/STI/sti-guide.html</w:t>
        </w:r>
      </w:hyperlink>
      <w:r w:rsidR="006F37DB">
        <w:rPr>
          <w:rFonts w:ascii="ＭＳ ゴシック" w:eastAsia="ＭＳ ゴシック" w:hAnsi="ＭＳ ゴシック" w:hint="eastAsia"/>
          <w:b/>
        </w:rPr>
        <w:t>）</w:t>
      </w:r>
    </w:p>
    <w:p w14:paraId="338A44E2" w14:textId="0E37448E" w:rsidR="00107776" w:rsidRDefault="00107776" w:rsidP="00107776">
      <w:pPr>
        <w:pStyle w:val="a9"/>
        <w:numPr>
          <w:ilvl w:val="1"/>
          <w:numId w:val="1"/>
        </w:numPr>
        <w:ind w:leftChars="0"/>
        <w:jc w:val="left"/>
        <w:rPr>
          <w:rFonts w:ascii="HGPｺﾞｼｯｸE" w:eastAsia="HGPｺﾞｼｯｸE" w:hAnsi="ＭＳ ゴシック"/>
          <w:bCs/>
          <w:sz w:val="22"/>
          <w:szCs w:val="22"/>
        </w:rPr>
      </w:pPr>
      <w:r w:rsidRPr="00A724BD">
        <w:rPr>
          <w:rFonts w:ascii="HGPｺﾞｼｯｸE" w:eastAsia="HGPｺﾞｼｯｸE" w:hAnsi="ＭＳ ゴシック" w:hint="eastAsia"/>
          <w:bCs/>
          <w:sz w:val="22"/>
          <w:szCs w:val="22"/>
        </w:rPr>
        <w:t>知らない</w:t>
      </w:r>
      <w:r>
        <w:rPr>
          <w:rFonts w:ascii="HGPｺﾞｼｯｸE" w:eastAsia="HGPｺﾞｼｯｸE" w:hAnsi="ＭＳ ゴシック" w:hint="eastAsia"/>
          <w:bCs/>
          <w:sz w:val="22"/>
          <w:szCs w:val="22"/>
        </w:rPr>
        <w:t xml:space="preserve">　　(2)知っているが未活用　　</w:t>
      </w:r>
      <w:r w:rsidRPr="00A724BD">
        <w:rPr>
          <w:rFonts w:ascii="HGPｺﾞｼｯｸE" w:eastAsia="HGPｺﾞｼｯｸE" w:hAnsi="ＭＳ ゴシック" w:hint="eastAsia"/>
          <w:bCs/>
          <w:sz w:val="22"/>
          <w:szCs w:val="22"/>
        </w:rPr>
        <w:t>(3)</w:t>
      </w:r>
      <w:r>
        <w:rPr>
          <w:rFonts w:ascii="HGPｺﾞｼｯｸE" w:eastAsia="HGPｺﾞｼｯｸE" w:hAnsi="ＭＳ ゴシック" w:hint="eastAsia"/>
          <w:bCs/>
          <w:sz w:val="22"/>
          <w:szCs w:val="22"/>
        </w:rPr>
        <w:t>知っていて活用</w:t>
      </w:r>
      <w:r w:rsidRPr="00A724BD">
        <w:rPr>
          <w:rFonts w:ascii="HGPｺﾞｼｯｸE" w:eastAsia="HGPｺﾞｼｯｸE" w:hAnsi="ＭＳ ゴシック" w:hint="eastAsia"/>
          <w:bCs/>
          <w:sz w:val="22"/>
          <w:szCs w:val="22"/>
        </w:rPr>
        <w:t xml:space="preserve">（　</w:t>
      </w:r>
      <w:r w:rsidRPr="00A724BD">
        <w:rPr>
          <w:rFonts w:ascii="HGPｺﾞｼｯｸE" w:eastAsia="HGPｺﾞｼｯｸE" w:hAnsi="ＭＳ ゴシック" w:hint="eastAsia"/>
          <w:bCs/>
          <w:sz w:val="22"/>
          <w:szCs w:val="22"/>
          <w:u w:val="single"/>
        </w:rPr>
        <w:t xml:space="preserve">　　　　　　　　　　　　　　　　　　　　　　　</w:t>
      </w:r>
      <w:r w:rsidRPr="00A724BD">
        <w:rPr>
          <w:rFonts w:ascii="HGPｺﾞｼｯｸE" w:eastAsia="HGPｺﾞｼｯｸE" w:hAnsi="ＭＳ ゴシック" w:hint="eastAsia"/>
          <w:bCs/>
          <w:sz w:val="22"/>
          <w:szCs w:val="22"/>
        </w:rPr>
        <w:t>）</w:t>
      </w:r>
      <w:r>
        <w:rPr>
          <w:rFonts w:ascii="HGPｺﾞｼｯｸE" w:eastAsia="HGPｺﾞｼｯｸE" w:hAnsi="ＭＳ ゴシック" w:hint="eastAsia"/>
          <w:bCs/>
          <w:sz w:val="22"/>
          <w:szCs w:val="22"/>
        </w:rPr>
        <w:t xml:space="preserve">　</w:t>
      </w:r>
    </w:p>
    <w:p w14:paraId="5A816472" w14:textId="77777777" w:rsidR="00107776" w:rsidRPr="00D419F4" w:rsidRDefault="00107776" w:rsidP="00107776">
      <w:pPr>
        <w:ind w:left="420"/>
        <w:jc w:val="left"/>
        <w:rPr>
          <w:rFonts w:ascii="HGPｺﾞｼｯｸE" w:eastAsia="HGPｺﾞｼｯｸE" w:hAnsi="ＭＳ ゴシック"/>
          <w:bCs/>
          <w:sz w:val="22"/>
          <w:szCs w:val="22"/>
        </w:rPr>
      </w:pPr>
      <w:r w:rsidRPr="00D419F4">
        <w:rPr>
          <w:rFonts w:ascii="HGPｺﾞｼｯｸE" w:eastAsia="HGPｺﾞｼｯｸE" w:hAnsi="ＭＳ ゴシック" w:hint="eastAsia"/>
          <w:bCs/>
          <w:sz w:val="22"/>
          <w:szCs w:val="22"/>
        </w:rPr>
        <w:t>(4)その他</w:t>
      </w:r>
    </w:p>
    <w:p w14:paraId="5A292E7D" w14:textId="179468EF" w:rsidR="0036002B" w:rsidRPr="00622958" w:rsidRDefault="001F465D" w:rsidP="00107776">
      <w:pPr>
        <w:ind w:left="440" w:hangingChars="200" w:hanging="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16</w:t>
      </w:r>
      <w:r w:rsidR="0036002B">
        <w:rPr>
          <w:rFonts w:ascii="HGPｺﾞｼｯｸE" w:eastAsia="HGPｺﾞｼｯｸE" w:hAnsi="ＭＳ ゴシック" w:hint="eastAsia"/>
          <w:bCs/>
          <w:sz w:val="22"/>
          <w:szCs w:val="22"/>
        </w:rPr>
        <w:t xml:space="preserve">.  </w:t>
      </w:r>
      <w:r w:rsidR="00B27E21">
        <w:rPr>
          <w:rFonts w:ascii="HGPｺﾞｼｯｸE" w:eastAsia="HGPｺﾞｼｯｸE" w:hAnsi="ＭＳ ゴシック" w:hint="eastAsia"/>
          <w:bCs/>
          <w:sz w:val="22"/>
          <w:szCs w:val="22"/>
        </w:rPr>
        <w:t>参考になった記事を教えてください</w:t>
      </w:r>
      <w:r w:rsidR="00107776">
        <w:rPr>
          <w:rFonts w:ascii="HGPｺﾞｼｯｸE" w:eastAsia="HGPｺﾞｼｯｸE" w:hAnsi="ＭＳ ゴシック" w:hint="eastAsia"/>
          <w:bCs/>
          <w:sz w:val="22"/>
          <w:szCs w:val="22"/>
        </w:rPr>
        <w:t>（いくつでも○）</w:t>
      </w:r>
    </w:p>
    <w:p w14:paraId="78E96878"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(1)担当者になったら　　（２）報告受理時にすること　　(3)還元情報について　　(4)疾患毎の特殊性</w:t>
      </w:r>
    </w:p>
    <w:p w14:paraId="2D59B57C"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(5)地域でサーベイランス結果を活用するために　　　(6)付録　　(7)コラム　(8)その他(　</w:t>
      </w:r>
      <w:r w:rsidRPr="000A6F21">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6594337B" w14:textId="77777777" w:rsidR="0036002B" w:rsidRDefault="001F465D"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17</w:t>
      </w:r>
      <w:r w:rsidR="00B27E21">
        <w:rPr>
          <w:rFonts w:ascii="HGPｺﾞｼｯｸE" w:eastAsia="HGPｺﾞｼｯｸE" w:hAnsi="ＭＳ ゴシック" w:hint="eastAsia"/>
          <w:bCs/>
          <w:sz w:val="22"/>
          <w:szCs w:val="22"/>
        </w:rPr>
        <w:t>. 　ガイドラインに</w:t>
      </w:r>
      <w:r w:rsidR="0036002B">
        <w:rPr>
          <w:rFonts w:ascii="HGPｺﾞｼｯｸE" w:eastAsia="HGPｺﾞｼｯｸE" w:hAnsi="ＭＳ ゴシック" w:hint="eastAsia"/>
          <w:bCs/>
          <w:sz w:val="22"/>
          <w:szCs w:val="22"/>
        </w:rPr>
        <w:t>更に加えた方が良い内容があったら教えて下さい</w:t>
      </w:r>
    </w:p>
    <w:p w14:paraId="0187E2EF"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　</w:t>
      </w:r>
      <w:r w:rsidRPr="001A2251">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551997DB"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7696" behindDoc="0" locked="0" layoutInCell="1" allowOverlap="1" wp14:anchorId="1093ACC5" wp14:editId="0C57B6FE">
                <wp:simplePos x="0" y="0"/>
                <wp:positionH relativeFrom="column">
                  <wp:posOffset>-15875</wp:posOffset>
                </wp:positionH>
                <wp:positionV relativeFrom="paragraph">
                  <wp:posOffset>44450</wp:posOffset>
                </wp:positionV>
                <wp:extent cx="6701155" cy="273685"/>
                <wp:effectExtent l="0" t="0" r="23495" b="1206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7C611364" w14:textId="77777777" w:rsidR="00107776" w:rsidRDefault="00107776" w:rsidP="0036002B">
                            <w:pPr>
                              <w:jc w:val="center"/>
                            </w:pPr>
                            <w:r>
                              <w:rPr>
                                <w:rFonts w:ascii="HGPｺﾞｼｯｸE" w:eastAsia="HGPｺﾞｼｯｸE" w:hAnsi="ＭＳ ゴシック" w:hint="eastAsia"/>
                                <w:bCs/>
                                <w:sz w:val="22"/>
                                <w:szCs w:val="22"/>
                              </w:rPr>
                              <w:t>◇積極的疫学調査　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28" type="#_x0000_t202" style="position:absolute;left:0;text-align:left;margin-left:-1.2pt;margin-top:3.5pt;width:527.65pt;height:21.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" fillcolor="#1c1a10 [334]" strokecolor="#0d0d0d [3069]">
                <v:textbox>
                  <w:txbxContent>
                    <w:p w14:paraId="7C611364" w14:textId="77777777" w:rsidR="00107776" w:rsidRDefault="00107776" w:rsidP="0036002B">
                      <w:pPr>
                        <w:jc w:val="center"/>
                      </w:pPr>
                      <w:r>
                        <w:rPr>
                          <w:rFonts w:ascii="HGPｺﾞｼｯｸE" w:eastAsia="HGPｺﾞｼｯｸE" w:hAnsi="ＭＳ ゴシック" w:hint="eastAsia"/>
                          <w:bCs/>
                          <w:sz w:val="22"/>
                          <w:szCs w:val="22"/>
                        </w:rPr>
                        <w:t>◇積極的疫学調査　について◇</w:t>
                      </w:r>
                    </w:p>
                  </w:txbxContent>
                </v:textbox>
              </v:shape>
            </w:pict>
          </mc:Fallback>
        </mc:AlternateContent>
      </w:r>
    </w:p>
    <w:p w14:paraId="51E38CC4" w14:textId="77777777" w:rsidR="0036002B" w:rsidRDefault="0036002B" w:rsidP="0036002B">
      <w:pPr>
        <w:rPr>
          <w:rFonts w:ascii="HGPｺﾞｼｯｸE" w:eastAsia="HGPｺﾞｼｯｸE" w:hAnsi="ＭＳ ゴシック"/>
          <w:bCs/>
          <w:sz w:val="22"/>
          <w:szCs w:val="22"/>
        </w:rPr>
      </w:pPr>
    </w:p>
    <w:p w14:paraId="219C2933" w14:textId="77777777" w:rsidR="0036002B" w:rsidRDefault="004471BE"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8</w:t>
      </w:r>
      <w:r>
        <w:rPr>
          <w:rFonts w:ascii="HGPｺﾞｼｯｸE" w:eastAsia="HGPｺﾞｼｯｸE" w:hAnsi="ＭＳ ゴシック" w:hint="eastAsia"/>
          <w:bCs/>
          <w:sz w:val="22"/>
          <w:szCs w:val="22"/>
        </w:rPr>
        <w:t>.</w:t>
      </w:r>
      <w:r w:rsidR="0036002B">
        <w:rPr>
          <w:rFonts w:ascii="HGPｺﾞｼｯｸE" w:eastAsia="HGPｺﾞｼｯｸE" w:hAnsi="ＭＳ ゴシック" w:hint="eastAsia"/>
          <w:bCs/>
          <w:sz w:val="22"/>
          <w:szCs w:val="22"/>
        </w:rPr>
        <w:t xml:space="preserve">　</w:t>
      </w:r>
      <w:r w:rsidR="00C66A1D">
        <w:rPr>
          <w:rFonts w:ascii="HGPｺﾞｼｯｸE" w:eastAsia="HGPｺﾞｼｯｸE" w:hAnsi="ＭＳ ゴシック" w:hint="eastAsia"/>
          <w:bCs/>
          <w:sz w:val="22"/>
          <w:szCs w:val="22"/>
        </w:rPr>
        <w:t>地方</w:t>
      </w:r>
      <w:r w:rsidR="002D333D">
        <w:rPr>
          <w:rFonts w:ascii="HGPｺﾞｼｯｸE" w:eastAsia="HGPｺﾞｼｯｸE" w:hAnsi="ＭＳ ゴシック" w:hint="eastAsia"/>
          <w:bCs/>
          <w:sz w:val="22"/>
          <w:szCs w:val="22"/>
        </w:rPr>
        <w:t>感染症情報センターとしての</w:t>
      </w:r>
      <w:r>
        <w:rPr>
          <w:rFonts w:ascii="HGPｺﾞｼｯｸE" w:eastAsia="HGPｺﾞｼｯｸE" w:hAnsi="ＭＳ ゴシック" w:hint="eastAsia"/>
          <w:bCs/>
          <w:sz w:val="22"/>
          <w:szCs w:val="22"/>
        </w:rPr>
        <w:t>性感染症</w:t>
      </w:r>
      <w:r w:rsidR="001F465D">
        <w:rPr>
          <w:rFonts w:ascii="HGPｺﾞｼｯｸE" w:eastAsia="HGPｺﾞｼｯｸE" w:hAnsi="ＭＳ ゴシック" w:hint="eastAsia"/>
          <w:bCs/>
          <w:sz w:val="22"/>
          <w:szCs w:val="22"/>
        </w:rPr>
        <w:t>全数報告疾患の積極的疫学調査の関わりについて</w:t>
      </w:r>
    </w:p>
    <w:p w14:paraId="7EE555E0"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w:t>
      </w:r>
      <w:r w:rsidR="002D333D">
        <w:rPr>
          <w:rFonts w:ascii="HGPｺﾞｼｯｸE" w:eastAsia="HGPｺﾞｼｯｸE" w:hAnsi="ＭＳ ゴシック" w:hint="eastAsia"/>
          <w:bCs/>
          <w:sz w:val="22"/>
          <w:szCs w:val="22"/>
        </w:rPr>
        <w:t xml:space="preserve">行っていない　（行っている部署はどこですか　性感染症主管課等具体的に　</w:t>
      </w:r>
      <w:r w:rsidR="002D333D" w:rsidRPr="004471BE">
        <w:rPr>
          <w:rFonts w:ascii="HGPｺﾞｼｯｸE" w:eastAsia="HGPｺﾞｼｯｸE" w:hAnsi="ＭＳ ゴシック" w:hint="eastAsia"/>
          <w:bCs/>
          <w:sz w:val="22"/>
          <w:szCs w:val="22"/>
          <w:u w:val="single"/>
        </w:rPr>
        <w:t xml:space="preserve">　　　　　　　　　　　　　　　　　</w:t>
      </w:r>
      <w:r w:rsidR="002D333D">
        <w:rPr>
          <w:rFonts w:ascii="HGPｺﾞｼｯｸE" w:eastAsia="HGPｺﾞｼｯｸE" w:hAnsi="ＭＳ ゴシック" w:hint="eastAsia"/>
          <w:bCs/>
          <w:sz w:val="22"/>
          <w:szCs w:val="22"/>
        </w:rPr>
        <w:t>）</w:t>
      </w:r>
    </w:p>
    <w:p w14:paraId="3F1C7619" w14:textId="77777777" w:rsidR="002746B3" w:rsidRDefault="0036002B" w:rsidP="0036002B">
      <w:pPr>
        <w:ind w:leftChars="200" w:left="640" w:hangingChars="100" w:hanging="2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(2)部分的に行っている（</w:t>
      </w:r>
      <w:r w:rsidR="002746B3">
        <w:rPr>
          <w:rFonts w:ascii="HGPｺﾞｼｯｸE" w:eastAsia="HGPｺﾞｼｯｸE" w:hAnsi="ＭＳ ゴシック" w:hint="eastAsia"/>
          <w:bCs/>
          <w:sz w:val="22"/>
          <w:szCs w:val="22"/>
        </w:rPr>
        <w:t>HIV等</w:t>
      </w:r>
      <w:r>
        <w:rPr>
          <w:rFonts w:ascii="HGPｺﾞｼｯｸE" w:eastAsia="HGPｺﾞｼｯｸE" w:hAnsi="ＭＳ ゴシック" w:hint="eastAsia"/>
          <w:bCs/>
          <w:sz w:val="22"/>
          <w:szCs w:val="22"/>
        </w:rPr>
        <w:t>疾患による＜</w:t>
      </w:r>
      <w:r w:rsidRPr="002377A0">
        <w:rPr>
          <w:rFonts w:ascii="HGPｺﾞｼｯｸE" w:eastAsia="HGPｺﾞｼｯｸE" w:hAnsi="ＭＳ ゴシック" w:hint="eastAsia"/>
          <w:bCs/>
          <w:sz w:val="22"/>
          <w:szCs w:val="22"/>
          <w:u w:val="single"/>
        </w:rPr>
        <w:t xml:space="preserve">具体的に　　　　　　　　　　　　　　　　　　　　　　　　　　　　</w:t>
      </w:r>
      <w:r>
        <w:rPr>
          <w:rFonts w:ascii="HGPｺﾞｼｯｸE" w:eastAsia="HGPｺﾞｼｯｸE" w:hAnsi="ＭＳ ゴシック" w:hint="eastAsia"/>
          <w:bCs/>
          <w:sz w:val="22"/>
          <w:szCs w:val="22"/>
        </w:rPr>
        <w:t>＞、</w:t>
      </w:r>
    </w:p>
    <w:p w14:paraId="41EB8382" w14:textId="77777777" w:rsidR="002D333D" w:rsidRDefault="0036002B" w:rsidP="002746B3">
      <w:pPr>
        <w:ind w:leftChars="300" w:left="63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年令等他の要因による＜</w:t>
      </w:r>
      <w:r w:rsidRPr="002377A0">
        <w:rPr>
          <w:rFonts w:ascii="HGPｺﾞｼｯｸE" w:eastAsia="HGPｺﾞｼｯｸE" w:hAnsi="ＭＳ ゴシック" w:hint="eastAsia"/>
          <w:bCs/>
          <w:sz w:val="22"/>
          <w:szCs w:val="22"/>
          <w:u w:val="single"/>
        </w:rPr>
        <w:t xml:space="preserve">具体的に　　　　　　　　　　　　　　　　　　　　　　　　　　　　　　　</w:t>
      </w:r>
      <w:r>
        <w:rPr>
          <w:rFonts w:ascii="HGPｺﾞｼｯｸE" w:eastAsia="HGPｺﾞｼｯｸE" w:hAnsi="ＭＳ ゴシック" w:hint="eastAsia"/>
          <w:bCs/>
          <w:sz w:val="22"/>
          <w:szCs w:val="22"/>
        </w:rPr>
        <w:t>＞</w:t>
      </w:r>
    </w:p>
    <w:p w14:paraId="0320F7AF" w14:textId="77777777" w:rsidR="0036002B" w:rsidRDefault="002D333D" w:rsidP="002D333D">
      <w:pPr>
        <w:ind w:leftChars="300" w:left="63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国立感染症研究所からの指示があった場合、</w:t>
      </w:r>
      <w:r w:rsidR="0036002B">
        <w:rPr>
          <w:rFonts w:ascii="HGPｺﾞｼｯｸE" w:eastAsia="HGPｺﾞｼｯｸE" w:hAnsi="ＭＳ ゴシック" w:hint="eastAsia"/>
          <w:bCs/>
          <w:sz w:val="22"/>
          <w:szCs w:val="22"/>
        </w:rPr>
        <w:t xml:space="preserve">その他　</w:t>
      </w:r>
      <w:r w:rsidR="0036002B" w:rsidRPr="001A2251">
        <w:rPr>
          <w:rFonts w:ascii="HGPｺﾞｼｯｸE" w:eastAsia="HGPｺﾞｼｯｸE" w:hAnsi="ＭＳ ゴシック" w:hint="eastAsia"/>
          <w:bCs/>
          <w:sz w:val="22"/>
          <w:szCs w:val="22"/>
          <w:u w:val="single"/>
        </w:rPr>
        <w:t xml:space="preserve">　　　　　　　　　　　　　　　　　　　　　　　　　　　　　　</w:t>
      </w:r>
      <w:r w:rsidR="0036002B">
        <w:rPr>
          <w:rFonts w:ascii="HGPｺﾞｼｯｸE" w:eastAsia="HGPｺﾞｼｯｸE" w:hAnsi="ＭＳ ゴシック" w:hint="eastAsia"/>
          <w:bCs/>
          <w:sz w:val="22"/>
          <w:szCs w:val="22"/>
        </w:rPr>
        <w:t xml:space="preserve">　）</w:t>
      </w:r>
    </w:p>
    <w:p w14:paraId="22CAA5CE" w14:textId="77777777" w:rsidR="0036002B" w:rsidRDefault="0036002B" w:rsidP="0036002B">
      <w:pPr>
        <w:ind w:leftChars="200" w:left="640" w:hangingChars="100" w:hanging="2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(3)</w:t>
      </w:r>
      <w:r w:rsidR="002746B3">
        <w:rPr>
          <w:rFonts w:ascii="HGPｺﾞｼｯｸE" w:eastAsia="HGPｺﾞｼｯｸE" w:hAnsi="ＭＳ ゴシック" w:hint="eastAsia"/>
          <w:bCs/>
          <w:sz w:val="22"/>
          <w:szCs w:val="22"/>
        </w:rPr>
        <w:t>ほぼ</w:t>
      </w:r>
      <w:r>
        <w:rPr>
          <w:rFonts w:ascii="HGPｺﾞｼｯｸE" w:eastAsia="HGPｺﾞｼｯｸE" w:hAnsi="ＭＳ ゴシック" w:hint="eastAsia"/>
          <w:bCs/>
          <w:sz w:val="22"/>
          <w:szCs w:val="22"/>
        </w:rPr>
        <w:t>全数行っている</w:t>
      </w:r>
      <w:r w:rsidR="004471BE">
        <w:rPr>
          <w:rFonts w:ascii="HGPｺﾞｼｯｸE" w:eastAsia="HGPｺﾞｼｯｸE" w:hAnsi="ＭＳ ゴシック" w:hint="eastAsia"/>
          <w:bCs/>
          <w:sz w:val="22"/>
          <w:szCs w:val="22"/>
        </w:rPr>
        <w:t xml:space="preserve">（その疾患　　</w:t>
      </w:r>
      <w:r w:rsidR="004471BE" w:rsidRPr="00E206AB">
        <w:rPr>
          <w:rFonts w:ascii="HGPｺﾞｼｯｸE" w:eastAsia="HGPｺﾞｼｯｸE" w:hAnsi="ＭＳ ゴシック" w:hint="eastAsia"/>
          <w:bCs/>
          <w:sz w:val="22"/>
          <w:szCs w:val="22"/>
          <w:u w:val="single"/>
        </w:rPr>
        <w:t xml:space="preserve">　　　　　　　　　　　　　　　　　　　　　　　　　　　　　　　　　　　　　　　　　　</w:t>
      </w:r>
      <w:r w:rsidR="004471BE">
        <w:rPr>
          <w:rFonts w:ascii="HGPｺﾞｼｯｸE" w:eastAsia="HGPｺﾞｼｯｸE" w:hAnsi="ＭＳ ゴシック" w:hint="eastAsia"/>
          <w:bCs/>
          <w:sz w:val="22"/>
          <w:szCs w:val="22"/>
        </w:rPr>
        <w:t xml:space="preserve">　）</w:t>
      </w:r>
    </w:p>
    <w:p w14:paraId="53479047" w14:textId="77777777" w:rsidR="0036002B" w:rsidRDefault="004471BE"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9</w:t>
      </w:r>
      <w:r>
        <w:rPr>
          <w:rFonts w:ascii="HGPｺﾞｼｯｸE" w:eastAsia="HGPｺﾞｼｯｸE" w:hAnsi="ＭＳ ゴシック" w:hint="eastAsia"/>
          <w:bCs/>
          <w:sz w:val="22"/>
          <w:szCs w:val="22"/>
        </w:rPr>
        <w:t>.　積極的疫学調査内容を教えてください</w:t>
      </w:r>
    </w:p>
    <w:p w14:paraId="7B76C65C" w14:textId="77777777" w:rsidR="00C66A1D" w:rsidRDefault="002746B3" w:rsidP="002746B3">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(1)感染経路（性的接触が同性間、異性間の別等）　　　　　　　　　　（２）症状</w:t>
      </w:r>
      <w:r w:rsidR="00C66A1D">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 xml:space="preserve">　　　(3)検査結果</w:t>
      </w:r>
    </w:p>
    <w:p w14:paraId="16A4BE12" w14:textId="77777777" w:rsidR="002746B3" w:rsidRDefault="002746B3" w:rsidP="002746B3">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(4)医療</w:t>
      </w:r>
      <w:r w:rsidR="00C66A1D">
        <w:rPr>
          <w:rFonts w:ascii="HGPｺﾞｼｯｸE" w:eastAsia="HGPｺﾞｼｯｸE" w:hAnsi="ＭＳ ゴシック" w:hint="eastAsia"/>
          <w:bCs/>
          <w:sz w:val="22"/>
          <w:szCs w:val="22"/>
        </w:rPr>
        <w:t>内容</w:t>
      </w:r>
      <w:r>
        <w:rPr>
          <w:rFonts w:ascii="HGPｺﾞｼｯｸE" w:eastAsia="HGPｺﾞｼｯｸE" w:hAnsi="ＭＳ ゴシック" w:hint="eastAsia"/>
          <w:bCs/>
          <w:sz w:val="22"/>
          <w:szCs w:val="22"/>
        </w:rPr>
        <w:t xml:space="preserve">　　　(5)診断に至る経緯（パートナー検診、無料検診、有症状医療機関受診）</w:t>
      </w:r>
    </w:p>
    <w:p w14:paraId="491C7BC0" w14:textId="77777777" w:rsidR="0036002B" w:rsidRDefault="002746B3" w:rsidP="00C66A1D">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(6)</w:t>
      </w:r>
      <w:r w:rsidR="004471BE">
        <w:rPr>
          <w:rFonts w:ascii="HGPｺﾞｼｯｸE" w:eastAsia="HGPｺﾞｼｯｸE" w:hAnsi="ＭＳ ゴシック" w:hint="eastAsia"/>
          <w:bCs/>
          <w:sz w:val="22"/>
          <w:szCs w:val="22"/>
        </w:rPr>
        <w:t>パートナーの感染状況　（7）</w:t>
      </w:r>
      <w:r>
        <w:rPr>
          <w:rFonts w:ascii="HGPｺﾞｼｯｸE" w:eastAsia="HGPｺﾞｼｯｸE" w:hAnsi="ＭＳ ゴシック" w:hint="eastAsia"/>
          <w:bCs/>
          <w:sz w:val="22"/>
          <w:szCs w:val="22"/>
        </w:rPr>
        <w:t xml:space="preserve">その他（具体的に　</w:t>
      </w:r>
      <w:r w:rsidRPr="002377A0">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u w:val="single"/>
        </w:rPr>
        <w:t xml:space="preserve">                                  </w:t>
      </w:r>
      <w:r w:rsidR="004471BE">
        <w:rPr>
          <w:rFonts w:ascii="HGPｺﾞｼｯｸE" w:eastAsia="HGPｺﾞｼｯｸE" w:hAnsi="ＭＳ ゴシック" w:hint="eastAsia"/>
          <w:bCs/>
          <w:sz w:val="22"/>
          <w:szCs w:val="22"/>
          <w:u w:val="single"/>
        </w:rPr>
        <w:t xml:space="preserve">　</w:t>
      </w:r>
      <w:r w:rsidRPr="002377A0">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64C44BF7" w14:textId="77777777" w:rsidR="007C1753" w:rsidRDefault="001F465D" w:rsidP="002B4AF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20.  届出用紙に、患者／感染者の住所　氏名欄</w:t>
      </w:r>
      <w:r w:rsidR="00E206AB">
        <w:rPr>
          <w:rFonts w:ascii="HGPｺﾞｼｯｸE" w:eastAsia="HGPｺﾞｼｯｸE" w:hAnsi="ＭＳ ゴシック" w:hint="eastAsia"/>
          <w:bCs/>
          <w:sz w:val="22"/>
          <w:szCs w:val="22"/>
        </w:rPr>
        <w:t>の有無が、積極的疫学調査のしやすさに影響していますか</w:t>
      </w:r>
    </w:p>
    <w:p w14:paraId="59A32D0D" w14:textId="77777777" w:rsidR="00E206AB" w:rsidRDefault="00E206AB" w:rsidP="002B4AF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(1)している　　(2)していない　　(3)その他（</w:t>
      </w:r>
      <w:r w:rsidRPr="00E206AB">
        <w:rPr>
          <w:rFonts w:ascii="HGPｺﾞｼｯｸE" w:eastAsia="HGPｺﾞｼｯｸE" w:hAnsi="ＭＳ ゴシック" w:hint="eastAsia"/>
          <w:bCs/>
          <w:sz w:val="22"/>
          <w:szCs w:val="22"/>
          <w:u w:val="single"/>
        </w:rPr>
        <w:t xml:space="preserve">　　　　　　　　　　　　　　　　　　　　　　　　　　　　　　　　　　　　　　　　）</w:t>
      </w:r>
    </w:p>
    <w:p w14:paraId="64044242" w14:textId="77777777" w:rsidR="0036002B" w:rsidRPr="00EA2F5E" w:rsidRDefault="00607C0F" w:rsidP="0036002B">
      <w:pPr>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8720" behindDoc="0" locked="0" layoutInCell="1" allowOverlap="1" wp14:anchorId="1C13F54F" wp14:editId="44B692AB">
                <wp:simplePos x="0" y="0"/>
                <wp:positionH relativeFrom="column">
                  <wp:posOffset>-92710</wp:posOffset>
                </wp:positionH>
                <wp:positionV relativeFrom="paragraph">
                  <wp:posOffset>168910</wp:posOffset>
                </wp:positionV>
                <wp:extent cx="6701155" cy="273685"/>
                <wp:effectExtent l="0" t="0" r="23495" b="1206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1D207C80" w14:textId="77777777" w:rsidR="00107776" w:rsidRDefault="00107776" w:rsidP="0036002B">
                            <w:pPr>
                              <w:jc w:val="center"/>
                            </w:pPr>
                            <w:r>
                              <w:rPr>
                                <w:rFonts w:ascii="HGPｺﾞｼｯｸE" w:eastAsia="HGPｺﾞｼｯｸE" w:hAnsi="ＭＳ ゴシック" w:hint="eastAsia"/>
                                <w:bCs/>
                                <w:sz w:val="22"/>
                                <w:szCs w:val="22"/>
                              </w:rPr>
                              <w:t>◇集団発生／アウトブレイク　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6" o:spid="_x0000_s1029" type="#_x0000_t202" style="position:absolute;left:0;text-align:left;margin-left:-7.25pt;margin-top:13.3pt;width:527.65pt;height:21.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" fillcolor="#1c1a10 [334]" strokecolor="#0d0d0d [3069]">
                <v:textbox>
                  <w:txbxContent>
                    <w:p w14:paraId="1D207C80" w14:textId="77777777" w:rsidR="00107776" w:rsidRDefault="00107776" w:rsidP="0036002B">
                      <w:pPr>
                        <w:jc w:val="center"/>
                      </w:pPr>
                      <w:r>
                        <w:rPr>
                          <w:rFonts w:ascii="HGPｺﾞｼｯｸE" w:eastAsia="HGPｺﾞｼｯｸE" w:hAnsi="ＭＳ ゴシック" w:hint="eastAsia"/>
                          <w:bCs/>
                          <w:sz w:val="22"/>
                          <w:szCs w:val="22"/>
                        </w:rPr>
                        <w:t>◇集団発生／アウトブレイク　について◇</w:t>
                      </w:r>
                    </w:p>
                  </w:txbxContent>
                </v:textbox>
              </v:shape>
            </w:pict>
          </mc:Fallback>
        </mc:AlternateContent>
      </w:r>
      <w:r w:rsidR="0036002B">
        <w:rPr>
          <w:rFonts w:ascii="HGPｺﾞｼｯｸE" w:eastAsia="HGPｺﾞｼｯｸE" w:hAnsi="ＭＳ ゴシック" w:hint="eastAsia"/>
          <w:bCs/>
          <w:sz w:val="22"/>
          <w:szCs w:val="22"/>
        </w:rPr>
        <w:t xml:space="preserve">　　</w:t>
      </w:r>
    </w:p>
    <w:p w14:paraId="126EC575" w14:textId="77777777" w:rsidR="002746B3" w:rsidRDefault="002746B3" w:rsidP="002746B3">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p>
    <w:p w14:paraId="3E99C710" w14:textId="1B4C94FE" w:rsidR="002746B3" w:rsidRDefault="002746B3" w:rsidP="002746B3">
      <w:pPr>
        <w:ind w:leftChars="50" w:left="545" w:hangingChars="200" w:hanging="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lastRenderedPageBreak/>
        <w:t>2</w:t>
      </w:r>
      <w:r w:rsidR="00E206AB">
        <w:rPr>
          <w:rFonts w:ascii="HGPｺﾞｼｯｸE" w:eastAsia="HGPｺﾞｼｯｸE" w:hAnsi="ＭＳ ゴシック" w:hint="eastAsia"/>
          <w:bCs/>
          <w:sz w:val="22"/>
          <w:szCs w:val="22"/>
        </w:rPr>
        <w:t>1</w:t>
      </w:r>
      <w:r>
        <w:rPr>
          <w:rFonts w:ascii="HGPｺﾞｼｯｸE" w:eastAsia="HGPｺﾞｼｯｸE" w:hAnsi="ＭＳ ゴシック" w:hint="eastAsia"/>
          <w:bCs/>
          <w:sz w:val="22"/>
          <w:szCs w:val="22"/>
        </w:rPr>
        <w:t xml:space="preserve">.　</w:t>
      </w:r>
      <w:r w:rsidR="00C66A1D">
        <w:rPr>
          <w:rFonts w:ascii="HGPｺﾞｼｯｸE" w:eastAsia="HGPｺﾞｼｯｸE" w:hAnsi="ＭＳ ゴシック" w:hint="eastAsia"/>
          <w:bCs/>
          <w:sz w:val="22"/>
          <w:szCs w:val="22"/>
        </w:rPr>
        <w:t>平成26年１月から平成27年11月末までの間に、</w:t>
      </w:r>
      <w:r w:rsidRPr="00C4692E">
        <w:rPr>
          <w:rFonts w:ascii="HGPｺﾞｼｯｸE" w:eastAsia="HGPｺﾞｼｯｸE" w:hAnsi="ＭＳ ゴシック" w:hint="eastAsia"/>
          <w:bCs/>
          <w:sz w:val="22"/>
          <w:szCs w:val="22"/>
        </w:rPr>
        <w:t>性行為による感染症（サーベイランス疾患の他、B型肝炎や、A型肝炎、赤痢等）の集団発生</w:t>
      </w:r>
      <w:r w:rsidR="00C66A1D">
        <w:rPr>
          <w:rFonts w:ascii="HGPｺﾞｼｯｸE" w:eastAsia="HGPｺﾞｼｯｸE" w:hAnsi="ＭＳ ゴシック" w:hint="eastAsia"/>
          <w:bCs/>
          <w:sz w:val="22"/>
          <w:szCs w:val="22"/>
        </w:rPr>
        <w:t>や、通常以上の増加（アウトブレイク）</w:t>
      </w:r>
      <w:r w:rsidRPr="00C4692E">
        <w:rPr>
          <w:rFonts w:ascii="HGPｺﾞｼｯｸE" w:eastAsia="HGPｺﾞｼｯｸE" w:hAnsi="ＭＳ ゴシック" w:hint="eastAsia"/>
          <w:bCs/>
          <w:sz w:val="22"/>
          <w:szCs w:val="22"/>
        </w:rPr>
        <w:t>又はその疑いを把握した事があります</w:t>
      </w:r>
      <w:r>
        <w:rPr>
          <w:rFonts w:ascii="HGPｺﾞｼｯｸE" w:eastAsia="HGPｺﾞｼｯｸE" w:hAnsi="ＭＳ ゴシック" w:hint="eastAsia"/>
          <w:bCs/>
          <w:sz w:val="22"/>
          <w:szCs w:val="22"/>
        </w:rPr>
        <w:t>か</w:t>
      </w:r>
      <w:r w:rsidR="00107776">
        <w:rPr>
          <w:rFonts w:ascii="HGPｺﾞｼｯｸE" w:eastAsia="HGPｺﾞｼｯｸE" w:hAnsi="ＭＳ ゴシック" w:hint="eastAsia"/>
          <w:bCs/>
          <w:sz w:val="22"/>
          <w:szCs w:val="22"/>
        </w:rPr>
        <w:t xml:space="preserve">  </w:t>
      </w:r>
      <w:r w:rsidRPr="00C4692E">
        <w:rPr>
          <w:rFonts w:ascii="HGPｺﾞｼｯｸE" w:eastAsia="HGPｺﾞｼｯｸE" w:hAnsi="ＭＳ ゴシック" w:hint="eastAsia"/>
          <w:bCs/>
          <w:sz w:val="22"/>
          <w:szCs w:val="22"/>
        </w:rPr>
        <w:t>(</w:t>
      </w:r>
      <w:r>
        <w:rPr>
          <w:rFonts w:ascii="HGPｺﾞｼｯｸE" w:eastAsia="HGPｺﾞｼｯｸE" w:hAnsi="ＭＳ ゴシック" w:hint="eastAsia"/>
          <w:bCs/>
          <w:sz w:val="22"/>
          <w:szCs w:val="22"/>
        </w:rPr>
        <w:t>1</w:t>
      </w:r>
      <w:r w:rsidRPr="00C4692E">
        <w:rPr>
          <w:rFonts w:ascii="HGPｺﾞｼｯｸE" w:eastAsia="HGPｺﾞｼｯｸE" w:hAnsi="ＭＳ ゴシック" w:hint="eastAsia"/>
          <w:bCs/>
          <w:sz w:val="22"/>
          <w:szCs w:val="22"/>
        </w:rPr>
        <w:t>)</w:t>
      </w:r>
      <w:r w:rsidR="00107776" w:rsidRPr="00107776">
        <w:rPr>
          <w:rFonts w:ascii="HGPｺﾞｼｯｸE" w:eastAsia="HGPｺﾞｼｯｸE" w:hAnsi="ＭＳ ゴシック" w:hint="eastAsia"/>
          <w:bCs/>
          <w:sz w:val="22"/>
          <w:szCs w:val="22"/>
        </w:rPr>
        <w:t xml:space="preserve"> </w:t>
      </w:r>
      <w:r w:rsidR="00107776">
        <w:rPr>
          <w:rFonts w:ascii="HGPｺﾞｼｯｸE" w:eastAsia="HGPｺﾞｼｯｸE" w:hAnsi="ＭＳ ゴシック" w:hint="eastAsia"/>
          <w:bCs/>
          <w:sz w:val="22"/>
          <w:szCs w:val="22"/>
        </w:rPr>
        <w:t>ない</w:t>
      </w:r>
      <w:r>
        <w:rPr>
          <w:rFonts w:ascii="HGPｺﾞｼｯｸE" w:eastAsia="HGPｺﾞｼｯｸE" w:hAnsi="ＭＳ ゴシック" w:hint="eastAsia"/>
          <w:bCs/>
          <w:sz w:val="22"/>
          <w:szCs w:val="22"/>
        </w:rPr>
        <w:t xml:space="preserve">　　(2)　</w:t>
      </w:r>
      <w:r w:rsidR="00107776" w:rsidRPr="00107776">
        <w:rPr>
          <w:rFonts w:ascii="HGPｺﾞｼｯｸE" w:eastAsia="HGPｺﾞｼｯｸE" w:hAnsi="ＭＳ ゴシック" w:hint="eastAsia"/>
          <w:bCs/>
          <w:sz w:val="22"/>
          <w:szCs w:val="22"/>
        </w:rPr>
        <w:t xml:space="preserve"> </w:t>
      </w:r>
      <w:r w:rsidR="00107776">
        <w:rPr>
          <w:rFonts w:ascii="HGPｺﾞｼｯｸE" w:eastAsia="HGPｺﾞｼｯｸE" w:hAnsi="ＭＳ ゴシック" w:hint="eastAsia"/>
          <w:bCs/>
          <w:sz w:val="22"/>
          <w:szCs w:val="22"/>
        </w:rPr>
        <w:t>不明</w:t>
      </w:r>
      <w:r>
        <w:rPr>
          <w:rFonts w:ascii="HGPｺﾞｼｯｸE" w:eastAsia="HGPｺﾞｼｯｸE" w:hAnsi="ＭＳ ゴシック" w:hint="eastAsia"/>
          <w:bCs/>
          <w:sz w:val="22"/>
          <w:szCs w:val="22"/>
        </w:rPr>
        <w:t xml:space="preserve">　(3)</w:t>
      </w:r>
      <w:r w:rsidR="00107776">
        <w:rPr>
          <w:rFonts w:ascii="HGPｺﾞｼｯｸE" w:eastAsia="HGPｺﾞｼｯｸE" w:hAnsi="ＭＳ ゴシック"/>
          <w:bCs/>
          <w:sz w:val="22"/>
          <w:szCs w:val="22"/>
        </w:rPr>
        <w:t xml:space="preserve"> </w:t>
      </w:r>
      <w:r w:rsidR="00107776">
        <w:rPr>
          <w:rFonts w:ascii="HGPｺﾞｼｯｸE" w:eastAsia="HGPｺﾞｼｯｸE" w:hAnsi="ＭＳ ゴシック" w:hint="eastAsia"/>
          <w:bCs/>
          <w:sz w:val="22"/>
          <w:szCs w:val="22"/>
        </w:rPr>
        <w:t xml:space="preserve">ある（具体的疾患名　</w:t>
      </w:r>
      <w:r w:rsidR="00107776" w:rsidRPr="00C66A1D">
        <w:rPr>
          <w:rFonts w:ascii="HGPｺﾞｼｯｸE" w:eastAsia="HGPｺﾞｼｯｸE" w:hAnsi="ＭＳ ゴシック" w:hint="eastAsia"/>
          <w:bCs/>
          <w:sz w:val="22"/>
          <w:szCs w:val="22"/>
          <w:u w:val="single"/>
        </w:rPr>
        <w:t xml:space="preserve">　　　　　　　　　　　　　　　　　　　　　　　</w:t>
      </w:r>
      <w:r w:rsidR="00107776">
        <w:rPr>
          <w:rFonts w:ascii="HGPｺﾞｼｯｸE" w:eastAsia="HGPｺﾞｼｯｸE" w:hAnsi="ＭＳ ゴシック" w:hint="eastAsia"/>
          <w:bCs/>
          <w:sz w:val="22"/>
          <w:szCs w:val="22"/>
        </w:rPr>
        <w:t xml:space="preserve">　）</w:t>
      </w:r>
    </w:p>
    <w:p w14:paraId="2C767513" w14:textId="77777777" w:rsidR="002746B3" w:rsidRPr="00C4692E" w:rsidRDefault="002746B3" w:rsidP="002746B3">
      <w:pPr>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w:t>
      </w:r>
      <w:r w:rsidR="00E206AB">
        <w:rPr>
          <w:rFonts w:ascii="HGPｺﾞｼｯｸE" w:eastAsia="HGPｺﾞｼｯｸE" w:hAnsi="ＭＳ ゴシック" w:hint="eastAsia"/>
          <w:bCs/>
          <w:sz w:val="22"/>
          <w:szCs w:val="22"/>
        </w:rPr>
        <w:t>2</w:t>
      </w:r>
      <w:r>
        <w:rPr>
          <w:rFonts w:ascii="HGPｺﾞｼｯｸE" w:eastAsia="HGPｺﾞｼｯｸE" w:hAnsi="ＭＳ ゴシック" w:hint="eastAsia"/>
          <w:bCs/>
          <w:sz w:val="22"/>
          <w:szCs w:val="22"/>
        </w:rPr>
        <w:t>.  集団発生</w:t>
      </w:r>
      <w:r w:rsidR="00CB6D8B">
        <w:rPr>
          <w:rFonts w:ascii="HGPｺﾞｼｯｸE" w:eastAsia="HGPｺﾞｼｯｸE" w:hAnsi="ＭＳ ゴシック" w:hint="eastAsia"/>
          <w:bCs/>
          <w:sz w:val="22"/>
          <w:szCs w:val="22"/>
        </w:rPr>
        <w:t xml:space="preserve">／アウトブレイク　</w:t>
      </w:r>
      <w:r>
        <w:rPr>
          <w:rFonts w:ascii="HGPｺﾞｼｯｸE" w:eastAsia="HGPｺﾞｼｯｸE" w:hAnsi="ＭＳ ゴシック" w:hint="eastAsia"/>
          <w:bCs/>
          <w:sz w:val="22"/>
          <w:szCs w:val="22"/>
        </w:rPr>
        <w:t>を把握した場合の探知の契機</w:t>
      </w:r>
    </w:p>
    <w:p w14:paraId="57761F96" w14:textId="77777777" w:rsidR="002746B3" w:rsidRDefault="002746B3" w:rsidP="002746B3">
      <w:pPr>
        <w:pStyle w:val="a9"/>
        <w:ind w:leftChars="0" w:left="39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(1)感染症サーベランス　　(2)医療機関からの情報提供（定点医療機関　、　定点以外医療機関　　）</w:t>
      </w:r>
    </w:p>
    <w:p w14:paraId="69A6947B" w14:textId="77777777" w:rsidR="00CB6D8B" w:rsidRPr="00E206AB" w:rsidRDefault="002746B3" w:rsidP="00E206AB">
      <w:pPr>
        <w:pStyle w:val="a9"/>
        <w:tabs>
          <w:tab w:val="right" w:pos="10466"/>
        </w:tabs>
        <w:ind w:leftChars="0" w:left="39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(3)関係機関から（具体的に　　</w:t>
      </w:r>
      <w:r w:rsidRPr="00C4692E">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　　　(4)</w:t>
      </w:r>
      <w:r w:rsidR="00CB6D8B">
        <w:rPr>
          <w:rFonts w:ascii="HGPｺﾞｼｯｸE" w:eastAsia="HGPｺﾞｼｯｸE" w:hAnsi="ＭＳ ゴシック" w:hint="eastAsia"/>
          <w:bCs/>
          <w:sz w:val="22"/>
          <w:szCs w:val="22"/>
        </w:rPr>
        <w:t>国</w:t>
      </w:r>
      <w:r w:rsidR="00E206AB">
        <w:rPr>
          <w:rFonts w:ascii="HGPｺﾞｼｯｸE" w:eastAsia="HGPｺﾞｼｯｸE" w:hAnsi="ＭＳ ゴシック" w:hint="eastAsia"/>
          <w:bCs/>
          <w:sz w:val="22"/>
          <w:szCs w:val="22"/>
        </w:rPr>
        <w:t>,他自治体</w:t>
      </w:r>
      <w:r w:rsidR="00CB6D8B" w:rsidRPr="00E206AB">
        <w:rPr>
          <w:rFonts w:ascii="HGPｺﾞｼｯｸE" w:eastAsia="HGPｺﾞｼｯｸE" w:hAnsi="ＭＳ ゴシック" w:hint="eastAsia"/>
          <w:bCs/>
          <w:sz w:val="22"/>
          <w:szCs w:val="22"/>
        </w:rPr>
        <w:t>等からの通知等</w:t>
      </w:r>
    </w:p>
    <w:p w14:paraId="369B2E77" w14:textId="77777777" w:rsidR="002746B3" w:rsidRDefault="00CB6D8B" w:rsidP="00CB6D8B">
      <w:pPr>
        <w:pStyle w:val="a9"/>
        <w:tabs>
          <w:tab w:val="right" w:pos="10466"/>
        </w:tabs>
        <w:ind w:leftChars="0" w:left="390"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(5)国立感染症研究所からの情報　　　　（6）</w:t>
      </w:r>
      <w:r w:rsidR="002746B3">
        <w:rPr>
          <w:rFonts w:ascii="HGPｺﾞｼｯｸE" w:eastAsia="HGPｺﾞｼｯｸE" w:hAnsi="ＭＳ ゴシック" w:hint="eastAsia"/>
          <w:bCs/>
          <w:sz w:val="22"/>
          <w:szCs w:val="22"/>
        </w:rPr>
        <w:t>その他具体的に（</w:t>
      </w:r>
      <w:r w:rsidR="002746B3" w:rsidRPr="00C4692E">
        <w:rPr>
          <w:rFonts w:ascii="HGPｺﾞｼｯｸE" w:eastAsia="HGPｺﾞｼｯｸE" w:hAnsi="ＭＳ ゴシック" w:hint="eastAsia"/>
          <w:bCs/>
          <w:sz w:val="22"/>
          <w:szCs w:val="22"/>
          <w:u w:val="single"/>
        </w:rPr>
        <w:t xml:space="preserve">　　　　　　　　　　　　　　　　　</w:t>
      </w:r>
      <w:r w:rsidR="002746B3">
        <w:rPr>
          <w:rFonts w:ascii="HGPｺﾞｼｯｸE" w:eastAsia="HGPｺﾞｼｯｸE" w:hAnsi="ＭＳ ゴシック" w:hint="eastAsia"/>
          <w:bCs/>
          <w:sz w:val="22"/>
          <w:szCs w:val="22"/>
        </w:rPr>
        <w:t xml:space="preserve">　）</w:t>
      </w:r>
      <w:r w:rsidR="002746B3">
        <w:rPr>
          <w:rFonts w:ascii="HGPｺﾞｼｯｸE" w:eastAsia="HGPｺﾞｼｯｸE" w:hAnsi="ＭＳ ゴシック"/>
          <w:bCs/>
          <w:sz w:val="22"/>
          <w:szCs w:val="22"/>
        </w:rPr>
        <w:tab/>
      </w:r>
    </w:p>
    <w:p w14:paraId="7A5267C4" w14:textId="77777777" w:rsidR="002746B3" w:rsidRDefault="00E206AB" w:rsidP="002746B3">
      <w:pPr>
        <w:tabs>
          <w:tab w:val="right" w:pos="10466"/>
        </w:tabs>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23</w:t>
      </w:r>
      <w:r w:rsidR="002746B3">
        <w:rPr>
          <w:rFonts w:ascii="HGPｺﾞｼｯｸE" w:eastAsia="HGPｺﾞｼｯｸE" w:hAnsi="ＭＳ ゴシック" w:hint="eastAsia"/>
          <w:bCs/>
          <w:sz w:val="22"/>
          <w:szCs w:val="22"/>
        </w:rPr>
        <w:t>. 　集団発生</w:t>
      </w:r>
      <w:r w:rsidR="00CB6D8B">
        <w:rPr>
          <w:rFonts w:ascii="HGPｺﾞｼｯｸE" w:eastAsia="HGPｺﾞｼｯｸE" w:hAnsi="ＭＳ ゴシック" w:hint="eastAsia"/>
          <w:bCs/>
          <w:sz w:val="22"/>
          <w:szCs w:val="22"/>
        </w:rPr>
        <w:t xml:space="preserve">／アウトブレイク　</w:t>
      </w:r>
      <w:r w:rsidR="002746B3">
        <w:rPr>
          <w:rFonts w:ascii="HGPｺﾞｼｯｸE" w:eastAsia="HGPｺﾞｼｯｸE" w:hAnsi="ＭＳ ゴシック" w:hint="eastAsia"/>
          <w:bCs/>
          <w:sz w:val="22"/>
          <w:szCs w:val="22"/>
        </w:rPr>
        <w:t>を把握した場合の対策</w:t>
      </w:r>
    </w:p>
    <w:p w14:paraId="4663B08E" w14:textId="77777777" w:rsidR="00CB6D8B" w:rsidRDefault="002746B3"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w:t>
      </w:r>
      <w:r w:rsidR="00CB6D8B">
        <w:rPr>
          <w:rFonts w:ascii="HGPｺﾞｼｯｸE" w:eastAsia="HGPｺﾞｼｯｸE" w:hAnsi="ＭＳ ゴシック" w:hint="eastAsia"/>
          <w:bCs/>
          <w:sz w:val="22"/>
          <w:szCs w:val="22"/>
        </w:rPr>
        <w:t>性感染症対策主管部署に報告する（</w:t>
      </w:r>
      <w:r w:rsidR="00CB6D8B" w:rsidRPr="00CB6D8B">
        <w:rPr>
          <w:rFonts w:ascii="HGPｺﾞｼｯｸE" w:eastAsia="HGPｺﾞｼｯｸE" w:hAnsi="ＭＳ ゴシック" w:hint="eastAsia"/>
          <w:bCs/>
          <w:sz w:val="22"/>
          <w:szCs w:val="22"/>
          <w:u w:val="single"/>
        </w:rPr>
        <w:t xml:space="preserve">　　　　　　　　　　　　　　　　　　　　　　　　　　　　　　　　　　　　　　</w:t>
      </w:r>
      <w:r w:rsidR="00CB6D8B">
        <w:rPr>
          <w:rFonts w:ascii="HGPｺﾞｼｯｸE" w:eastAsia="HGPｺﾞｼｯｸE" w:hAnsi="ＭＳ ゴシック" w:hint="eastAsia"/>
          <w:bCs/>
          <w:sz w:val="22"/>
          <w:szCs w:val="22"/>
        </w:rPr>
        <w:t xml:space="preserve">　）</w:t>
      </w:r>
    </w:p>
    <w:p w14:paraId="79791638" w14:textId="77777777" w:rsidR="002746B3" w:rsidRDefault="00CB6D8B" w:rsidP="00CB6D8B">
      <w:pPr>
        <w:tabs>
          <w:tab w:val="right" w:pos="10466"/>
        </w:tabs>
        <w:ind w:firstLineChars="250" w:firstLine="55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w:t>
      </w:r>
      <w:r w:rsidR="002746B3">
        <w:rPr>
          <w:rFonts w:ascii="HGPｺﾞｼｯｸE" w:eastAsia="HGPｺﾞｼｯｸE" w:hAnsi="ＭＳ ゴシック" w:hint="eastAsia"/>
          <w:bCs/>
          <w:sz w:val="22"/>
          <w:szCs w:val="22"/>
        </w:rPr>
        <w:t xml:space="preserve">関連機関との対策会議を設ける（　　</w:t>
      </w:r>
      <w:r w:rsidR="002746B3" w:rsidRPr="00E47478">
        <w:rPr>
          <w:rFonts w:ascii="HGPｺﾞｼｯｸE" w:eastAsia="HGPｺﾞｼｯｸE" w:hAnsi="ＭＳ ゴシック" w:hint="eastAsia"/>
          <w:bCs/>
          <w:sz w:val="22"/>
          <w:szCs w:val="22"/>
          <w:u w:val="single"/>
        </w:rPr>
        <w:t xml:space="preserve">　　　　　　　　　　　　　　　　　　　　　　　　　　　　　　　　　　　　　　　</w:t>
      </w:r>
      <w:r w:rsidR="002746B3">
        <w:rPr>
          <w:rFonts w:ascii="HGPｺﾞｼｯｸE" w:eastAsia="HGPｺﾞｼｯｸE" w:hAnsi="ＭＳ ゴシック" w:hint="eastAsia"/>
          <w:bCs/>
          <w:sz w:val="22"/>
          <w:szCs w:val="22"/>
        </w:rPr>
        <w:t xml:space="preserve">　）　</w:t>
      </w:r>
    </w:p>
    <w:p w14:paraId="35564BFE" w14:textId="77777777" w:rsidR="00E206AB" w:rsidRDefault="00CB6D8B" w:rsidP="00E206AB">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r w:rsidR="00E206AB">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(3)</w:t>
      </w:r>
      <w:r w:rsidRPr="00CB6D8B">
        <w:rPr>
          <w:rFonts w:ascii="HGPｺﾞｼｯｸE" w:eastAsia="HGPｺﾞｼｯｸE" w:hAnsi="ＭＳ ゴシック" w:hint="eastAsia"/>
          <w:bCs/>
          <w:sz w:val="22"/>
          <w:szCs w:val="22"/>
        </w:rPr>
        <w:t>定期の</w:t>
      </w:r>
      <w:r w:rsidR="002746B3" w:rsidRPr="00CB6D8B">
        <w:rPr>
          <w:rFonts w:ascii="HGPｺﾞｼｯｸE" w:eastAsia="HGPｺﾞｼｯｸE" w:hAnsi="ＭＳ ゴシック" w:hint="eastAsia"/>
          <w:bCs/>
          <w:sz w:val="22"/>
          <w:szCs w:val="22"/>
        </w:rPr>
        <w:t>情報還元</w:t>
      </w:r>
      <w:r w:rsidRPr="00CB6D8B">
        <w:rPr>
          <w:rFonts w:ascii="HGPｺﾞｼｯｸE" w:eastAsia="HGPｺﾞｼｯｸE" w:hAnsi="ＭＳ ゴシック" w:hint="eastAsia"/>
          <w:bCs/>
          <w:sz w:val="22"/>
          <w:szCs w:val="22"/>
        </w:rPr>
        <w:t>のコメントに記載</w:t>
      </w:r>
      <w:r w:rsidR="002746B3" w:rsidRPr="00CB6D8B">
        <w:rPr>
          <w:rFonts w:ascii="HGPｺﾞｼｯｸE" w:eastAsia="HGPｺﾞｼｯｸE" w:hAnsi="ＭＳ ゴシック" w:hint="eastAsia"/>
          <w:bCs/>
          <w:sz w:val="22"/>
          <w:szCs w:val="22"/>
        </w:rPr>
        <w:t>する</w:t>
      </w:r>
      <w:r w:rsidR="00E206AB">
        <w:rPr>
          <w:rFonts w:ascii="HGPｺﾞｼｯｸE" w:eastAsia="HGPｺﾞｼｯｸE" w:hAnsi="ＭＳ ゴシック" w:hint="eastAsia"/>
          <w:bCs/>
          <w:sz w:val="22"/>
          <w:szCs w:val="22"/>
        </w:rPr>
        <w:t xml:space="preserve">(  </w:t>
      </w:r>
      <w:r w:rsidR="00E206AB" w:rsidRPr="00E206AB">
        <w:rPr>
          <w:rFonts w:ascii="HGPｺﾞｼｯｸE" w:eastAsia="HGPｺﾞｼｯｸE" w:hAnsi="ＭＳ ゴシック" w:hint="eastAsia"/>
          <w:bCs/>
          <w:sz w:val="22"/>
          <w:szCs w:val="22"/>
          <w:u w:val="single"/>
        </w:rPr>
        <w:t xml:space="preserve">                                                </w:t>
      </w:r>
      <w:r w:rsidR="00E206AB">
        <w:rPr>
          <w:rFonts w:ascii="HGPｺﾞｼｯｸE" w:eastAsia="HGPｺﾞｼｯｸE" w:hAnsi="ＭＳ ゴシック" w:hint="eastAsia"/>
          <w:bCs/>
          <w:sz w:val="22"/>
          <w:szCs w:val="22"/>
        </w:rPr>
        <w:t xml:space="preserve">  )</w:t>
      </w:r>
    </w:p>
    <w:p w14:paraId="4AAE2D9C" w14:textId="77777777" w:rsidR="002746B3" w:rsidRPr="00CB6D8B" w:rsidRDefault="00CB6D8B" w:rsidP="00E206AB">
      <w:pPr>
        <w:tabs>
          <w:tab w:val="right" w:pos="10466"/>
        </w:tabs>
        <w:ind w:firstLineChars="250" w:firstLine="55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(4)臨時の情報</w:t>
      </w:r>
      <w:r w:rsidRPr="00CB6D8B">
        <w:rPr>
          <w:rFonts w:ascii="HGPｺﾞｼｯｸE" w:eastAsia="HGPｺﾞｼｯｸE" w:hAnsi="ＭＳ ゴシック" w:hint="eastAsia"/>
          <w:bCs/>
          <w:sz w:val="22"/>
          <w:szCs w:val="22"/>
        </w:rPr>
        <w:t>還元</w:t>
      </w:r>
      <w:r>
        <w:rPr>
          <w:rFonts w:ascii="HGPｺﾞｼｯｸE" w:eastAsia="HGPｺﾞｼｯｸE" w:hAnsi="ＭＳ ゴシック" w:hint="eastAsia"/>
          <w:bCs/>
          <w:sz w:val="22"/>
          <w:szCs w:val="22"/>
        </w:rPr>
        <w:t>を行う：</w:t>
      </w:r>
      <w:r w:rsidR="002746B3" w:rsidRPr="00CB6D8B">
        <w:rPr>
          <w:rFonts w:ascii="HGPｺﾞｼｯｸE" w:eastAsia="HGPｺﾞｼｯｸE" w:hAnsi="ＭＳ ゴシック" w:hint="eastAsia"/>
          <w:bCs/>
          <w:sz w:val="22"/>
          <w:szCs w:val="22"/>
        </w:rPr>
        <w:t xml:space="preserve">手段と還元先　　</w:t>
      </w:r>
      <w:r w:rsidR="002746B3" w:rsidRPr="00CB6D8B">
        <w:rPr>
          <w:rFonts w:ascii="HGPｺﾞｼｯｸE" w:eastAsia="HGPｺﾞｼｯｸE" w:hAnsi="ＭＳ ゴシック" w:hint="eastAsia"/>
          <w:bCs/>
          <w:sz w:val="22"/>
          <w:szCs w:val="22"/>
          <w:u w:val="single"/>
        </w:rPr>
        <w:t xml:space="preserve">　　　　　　　　</w:t>
      </w:r>
      <w:r w:rsidRPr="00CB6D8B">
        <w:rPr>
          <w:rFonts w:ascii="HGPｺﾞｼｯｸE" w:eastAsia="HGPｺﾞｼｯｸE" w:hAnsi="ＭＳ ゴシック" w:hint="eastAsia"/>
          <w:bCs/>
          <w:sz w:val="22"/>
          <w:szCs w:val="22"/>
          <w:u w:val="single"/>
        </w:rPr>
        <w:t xml:space="preserve">　　　　　　　　　　　　　　　　　　　　　　　　　　　　</w:t>
      </w:r>
      <w:r w:rsidR="002746B3" w:rsidRPr="00CB6D8B">
        <w:rPr>
          <w:rFonts w:ascii="HGPｺﾞｼｯｸE" w:eastAsia="HGPｺﾞｼｯｸE" w:hAnsi="ＭＳ ゴシック" w:hint="eastAsia"/>
          <w:bCs/>
          <w:sz w:val="22"/>
          <w:szCs w:val="22"/>
          <w:u w:val="single"/>
        </w:rPr>
        <w:t xml:space="preserve">　</w:t>
      </w:r>
      <w:r w:rsidR="002746B3" w:rsidRPr="00CB6D8B">
        <w:rPr>
          <w:rFonts w:ascii="HGPｺﾞｼｯｸE" w:eastAsia="HGPｺﾞｼｯｸE" w:hAnsi="ＭＳ ゴシック" w:hint="eastAsia"/>
          <w:bCs/>
          <w:sz w:val="22"/>
          <w:szCs w:val="22"/>
        </w:rPr>
        <w:t xml:space="preserve">　）</w:t>
      </w:r>
    </w:p>
    <w:p w14:paraId="17188773" w14:textId="77777777" w:rsidR="003B4D4C" w:rsidRDefault="00CB6D8B" w:rsidP="00E206AB">
      <w:pPr>
        <w:tabs>
          <w:tab w:val="right" w:pos="10466"/>
        </w:tabs>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(5)</w:t>
      </w:r>
      <w:r w:rsidR="002746B3">
        <w:rPr>
          <w:rFonts w:ascii="HGPｺﾞｼｯｸE" w:eastAsia="HGPｺﾞｼｯｸE" w:hAnsi="ＭＳ ゴシック" w:hint="eastAsia"/>
          <w:bCs/>
          <w:sz w:val="22"/>
          <w:szCs w:val="22"/>
        </w:rPr>
        <w:t xml:space="preserve">届出の受理等現状業務の維持（　</w:t>
      </w:r>
      <w:r w:rsidR="002746B3" w:rsidRPr="00391442">
        <w:rPr>
          <w:rFonts w:ascii="HGPｺﾞｼｯｸE" w:eastAsia="HGPｺﾞｼｯｸE" w:hAnsi="ＭＳ ゴシック" w:hint="eastAsia"/>
          <w:bCs/>
          <w:sz w:val="22"/>
          <w:szCs w:val="22"/>
          <w:u w:val="single"/>
        </w:rPr>
        <w:t xml:space="preserve">　　　　　　　　　　　　　　　　　　　　　　　　　　　　　　　　　　　　　　　　</w:t>
      </w:r>
      <w:r w:rsidR="002746B3">
        <w:rPr>
          <w:rFonts w:ascii="HGPｺﾞｼｯｸE" w:eastAsia="HGPｺﾞｼｯｸE" w:hAnsi="ＭＳ ゴシック" w:hint="eastAsia"/>
          <w:bCs/>
          <w:sz w:val="22"/>
          <w:szCs w:val="22"/>
        </w:rPr>
        <w:t xml:space="preserve">　　）</w:t>
      </w:r>
    </w:p>
    <w:p w14:paraId="23110F16" w14:textId="77777777" w:rsidR="002746B3" w:rsidRDefault="00E206AB"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24</w:t>
      </w:r>
      <w:r w:rsidR="002746B3">
        <w:rPr>
          <w:rFonts w:ascii="HGPｺﾞｼｯｸE" w:eastAsia="HGPｺﾞｼｯｸE" w:hAnsi="ＭＳ ゴシック" w:hint="eastAsia"/>
          <w:bCs/>
          <w:sz w:val="22"/>
          <w:szCs w:val="22"/>
        </w:rPr>
        <w:t>. 　この数年間で、国内で、梅毒のアウトブレイクが疑われているのをご存知ですか</w:t>
      </w:r>
    </w:p>
    <w:p w14:paraId="607C7D55" w14:textId="77777777" w:rsidR="002746B3" w:rsidRDefault="002746B3"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　知らない　　（2）知っていた（情報入手先　　</w:t>
      </w:r>
      <w:r w:rsidRPr="00E47478">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22E10484" w14:textId="77777777" w:rsidR="003B4D4C" w:rsidRDefault="003B4D4C"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w:t>
      </w:r>
      <w:r w:rsidR="00E206AB">
        <w:rPr>
          <w:rFonts w:ascii="HGPｺﾞｼｯｸE" w:eastAsia="HGPｺﾞｼｯｸE" w:hAnsi="ＭＳ ゴシック" w:hint="eastAsia"/>
          <w:bCs/>
          <w:sz w:val="22"/>
          <w:szCs w:val="22"/>
        </w:rPr>
        <w:t>5</w:t>
      </w:r>
      <w:r>
        <w:rPr>
          <w:rFonts w:ascii="HGPｺﾞｼｯｸE" w:eastAsia="HGPｺﾞｼｯｸE" w:hAnsi="ＭＳ ゴシック" w:hint="eastAsia"/>
          <w:bCs/>
          <w:sz w:val="22"/>
          <w:szCs w:val="22"/>
        </w:rPr>
        <w:t xml:space="preserve">. </w:t>
      </w:r>
      <w:r w:rsidR="00686B6B">
        <w:rPr>
          <w:rFonts w:ascii="HGPｺﾞｼｯｸE" w:eastAsia="HGPｺﾞｼｯｸE" w:hAnsi="ＭＳ ゴシック" w:hint="eastAsia"/>
          <w:bCs/>
          <w:sz w:val="22"/>
          <w:szCs w:val="22"/>
        </w:rPr>
        <w:t xml:space="preserve">　2015年第44週（10月26～11月１日）のIDWR（感染症週報）の注目すべき疾患で、全国的な梅毒の増加</w:t>
      </w:r>
    </w:p>
    <w:p w14:paraId="2D76FF3D" w14:textId="77777777" w:rsidR="00686B6B" w:rsidRDefault="00686B6B"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の記事</w:t>
      </w:r>
      <w:hyperlink r:id="rId10" w:history="1">
        <w:r w:rsidRPr="00D03886">
          <w:rPr>
            <w:rStyle w:val="aa"/>
            <w:rFonts w:ascii="HGPｺﾞｼｯｸE" w:eastAsia="HGPｺﾞｼｯｸE" w:hAnsi="ＭＳ ゴシック"/>
            <w:bCs/>
            <w:sz w:val="22"/>
            <w:szCs w:val="22"/>
          </w:rPr>
          <w:t>http://www0.nih.go.jp/niid/idsc/idwr/IDWR2015/idwr2015-44.pdf</w:t>
        </w:r>
      </w:hyperlink>
      <w:r>
        <w:rPr>
          <w:rFonts w:ascii="HGPｺﾞｼｯｸE" w:eastAsia="HGPｺﾞｼｯｸE" w:hAnsi="ＭＳ ゴシック" w:hint="eastAsia"/>
          <w:bCs/>
          <w:sz w:val="22"/>
          <w:szCs w:val="22"/>
        </w:rPr>
        <w:t xml:space="preserve">　がありますが、貴自治体の梅毒</w:t>
      </w:r>
    </w:p>
    <w:p w14:paraId="492AA558" w14:textId="77777777" w:rsidR="00686B6B" w:rsidRDefault="00BD07EF" w:rsidP="00686B6B">
      <w:pPr>
        <w:tabs>
          <w:tab w:val="right" w:pos="10466"/>
        </w:tabs>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患者数は、</w:t>
      </w:r>
      <w:r w:rsidR="00686B6B">
        <w:rPr>
          <w:rFonts w:ascii="HGPｺﾞｼｯｸE" w:eastAsia="HGPｺﾞｼｯｸE" w:hAnsi="ＭＳ ゴシック" w:hint="eastAsia"/>
          <w:bCs/>
          <w:sz w:val="22"/>
          <w:szCs w:val="22"/>
        </w:rPr>
        <w:t>１月～11月</w:t>
      </w:r>
      <w:r>
        <w:rPr>
          <w:rFonts w:ascii="HGPｺﾞｼｯｸE" w:eastAsia="HGPｺﾞｼｯｸE" w:hAnsi="ＭＳ ゴシック" w:hint="eastAsia"/>
          <w:bCs/>
          <w:sz w:val="22"/>
          <w:szCs w:val="22"/>
        </w:rPr>
        <w:t>末</w:t>
      </w:r>
      <w:r w:rsidR="00686B6B">
        <w:rPr>
          <w:rFonts w:ascii="HGPｺﾞｼｯｸE" w:eastAsia="HGPｺﾞｼｯｸE" w:hAnsi="ＭＳ ゴシック" w:hint="eastAsia"/>
          <w:bCs/>
          <w:sz w:val="22"/>
          <w:szCs w:val="22"/>
        </w:rPr>
        <w:t>の期間で</w:t>
      </w:r>
      <w:r>
        <w:rPr>
          <w:rFonts w:ascii="HGPｺﾞｼｯｸE" w:eastAsia="HGPｺﾞｼｯｸE" w:hAnsi="ＭＳ ゴシック" w:hint="eastAsia"/>
          <w:bCs/>
          <w:sz w:val="22"/>
          <w:szCs w:val="22"/>
        </w:rPr>
        <w:t>、今年</w:t>
      </w:r>
      <w:del w:id="0" w:author="中瀬 克己" w:date="2015-12-04T23:11:00Z">
        <w:r w:rsidDel="0073365E">
          <w:rPr>
            <w:rFonts w:ascii="HGPｺﾞｼｯｸE" w:eastAsia="HGPｺﾞｼｯｸE" w:hAnsi="ＭＳ ゴシック" w:hint="eastAsia"/>
            <w:bCs/>
            <w:sz w:val="22"/>
            <w:szCs w:val="22"/>
          </w:rPr>
          <w:delText>度</w:delText>
        </w:r>
      </w:del>
      <w:r>
        <w:rPr>
          <w:rFonts w:ascii="HGPｺﾞｼｯｸE" w:eastAsia="HGPｺﾞｼｯｸE" w:hAnsi="ＭＳ ゴシック" w:hint="eastAsia"/>
          <w:bCs/>
          <w:sz w:val="22"/>
          <w:szCs w:val="22"/>
        </w:rPr>
        <w:t>は</w:t>
      </w:r>
      <w:r w:rsidR="00686B6B">
        <w:rPr>
          <w:rFonts w:ascii="HGPｺﾞｼｯｸE" w:eastAsia="HGPｺﾞｼｯｸE" w:hAnsi="ＭＳ ゴシック" w:hint="eastAsia"/>
          <w:bCs/>
          <w:sz w:val="22"/>
          <w:szCs w:val="22"/>
        </w:rPr>
        <w:t>前年</w:t>
      </w:r>
      <w:ins w:id="1" w:author="中瀬 克己" w:date="2015-12-04T23:11:00Z">
        <w:r w:rsidR="0073365E">
          <w:rPr>
            <w:rFonts w:ascii="HGPｺﾞｼｯｸE" w:eastAsia="HGPｺﾞｼｯｸE" w:hAnsi="ＭＳ ゴシック" w:hint="eastAsia"/>
            <w:bCs/>
            <w:sz w:val="22"/>
            <w:szCs w:val="22"/>
          </w:rPr>
          <w:t>に</w:t>
        </w:r>
      </w:ins>
      <w:r w:rsidR="00686B6B">
        <w:rPr>
          <w:rFonts w:ascii="HGPｺﾞｼｯｸE" w:eastAsia="HGPｺﾞｼｯｸE" w:hAnsi="ＭＳ ゴシック" w:hint="eastAsia"/>
          <w:bCs/>
          <w:sz w:val="22"/>
          <w:szCs w:val="22"/>
        </w:rPr>
        <w:t>比</w:t>
      </w:r>
      <w:ins w:id="2" w:author="中瀬 克己" w:date="2015-12-04T23:11:00Z">
        <w:r w:rsidR="0073365E">
          <w:rPr>
            <w:rFonts w:ascii="HGPｺﾞｼｯｸE" w:eastAsia="HGPｺﾞｼｯｸE" w:hAnsi="ＭＳ ゴシック" w:hint="eastAsia"/>
            <w:bCs/>
            <w:sz w:val="22"/>
            <w:szCs w:val="22"/>
          </w:rPr>
          <w:t>べ</w:t>
        </w:r>
      </w:ins>
      <w:del w:id="3" w:author="中瀬 克己" w:date="2015-12-04T23:11:00Z">
        <w:r w:rsidR="00686B6B" w:rsidDel="0073365E">
          <w:rPr>
            <w:rFonts w:ascii="HGPｺﾞｼｯｸE" w:eastAsia="HGPｺﾞｼｯｸE" w:hAnsi="ＭＳ ゴシック" w:hint="eastAsia"/>
            <w:bCs/>
            <w:sz w:val="22"/>
            <w:szCs w:val="22"/>
          </w:rPr>
          <w:delText>は</w:delText>
        </w:r>
      </w:del>
      <w:r w:rsidR="00686B6B">
        <w:rPr>
          <w:rFonts w:ascii="HGPｺﾞｼｯｸE" w:eastAsia="HGPｺﾞｼｯｸE" w:hAnsi="ＭＳ ゴシック" w:hint="eastAsia"/>
          <w:bCs/>
          <w:sz w:val="22"/>
          <w:szCs w:val="22"/>
        </w:rPr>
        <w:t>増加していますか</w:t>
      </w:r>
    </w:p>
    <w:p w14:paraId="0416072D" w14:textId="77777777" w:rsidR="00686B6B" w:rsidRDefault="00686B6B" w:rsidP="00686B6B">
      <w:pPr>
        <w:tabs>
          <w:tab w:val="right" w:pos="10466"/>
        </w:tabs>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（1）増加している　　（2）大きな変化は無い　　（3）減少している　　　（4）判断できない</w:t>
      </w:r>
    </w:p>
    <w:p w14:paraId="5C1DF388" w14:textId="77777777" w:rsidR="00686B6B" w:rsidRDefault="00E206AB"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26. 貴管内での梅毒の報告数の推移を教えてください</w:t>
      </w:r>
      <w:ins w:id="4" w:author="中瀬 克己" w:date="2015-12-04T23:11:00Z">
        <w:r w:rsidR="0073365E">
          <w:rPr>
            <w:rFonts w:ascii="HGPｺﾞｼｯｸE" w:eastAsia="HGPｺﾞｼｯｸE" w:hAnsi="ＭＳ ゴシック" w:hint="eastAsia"/>
            <w:bCs/>
            <w:sz w:val="22"/>
            <w:szCs w:val="22"/>
          </w:rPr>
          <w:t>（担当者を</w:t>
        </w:r>
      </w:ins>
      <w:ins w:id="5" w:author="中瀬 克己" w:date="2015-12-04T23:12:00Z">
        <w:r w:rsidR="0073365E">
          <w:rPr>
            <w:rFonts w:ascii="HGPｺﾞｼｯｸE" w:eastAsia="HGPｺﾞｼｯｸE" w:hAnsi="ＭＳ ゴシック" w:hint="eastAsia"/>
            <w:bCs/>
            <w:sz w:val="22"/>
            <w:szCs w:val="22"/>
          </w:rPr>
          <w:t>試しているようで失礼な印象を受けました</w:t>
        </w:r>
      </w:ins>
      <w:ins w:id="6" w:author="中瀬 克己" w:date="2015-12-04T23:11:00Z">
        <w:r w:rsidR="0073365E">
          <w:rPr>
            <w:rFonts w:ascii="HGPｺﾞｼｯｸE" w:eastAsia="HGPｺﾞｼｯｸE" w:hAnsi="ＭＳ ゴシック" w:hint="eastAsia"/>
            <w:bCs/>
            <w:sz w:val="22"/>
            <w:szCs w:val="22"/>
          </w:rPr>
          <w:t>）</w:t>
        </w:r>
      </w:ins>
    </w:p>
    <w:p w14:paraId="04148C5D" w14:textId="77777777" w:rsidR="00E206AB" w:rsidRPr="00E206AB" w:rsidRDefault="00E206AB" w:rsidP="002746B3">
      <w:pPr>
        <w:tabs>
          <w:tab w:val="right" w:pos="10466"/>
        </w:tabs>
        <w:rPr>
          <w:rFonts w:ascii="HGPｺﾞｼｯｸE" w:eastAsia="HGPｺﾞｼｯｸE" w:hAnsi="ＭＳ ゴシック"/>
          <w:bCs/>
          <w:sz w:val="22"/>
          <w:szCs w:val="22"/>
          <w:u w:val="single"/>
        </w:rPr>
      </w:pPr>
      <w:r>
        <w:rPr>
          <w:rFonts w:ascii="HGPｺﾞｼｯｸE" w:eastAsia="HGPｺﾞｼｯｸE" w:hAnsi="ＭＳ ゴシック" w:hint="eastAsia"/>
          <w:bCs/>
          <w:sz w:val="22"/>
          <w:szCs w:val="22"/>
        </w:rPr>
        <w:t xml:space="preserve">　　　　（1）2009年　</w:t>
      </w:r>
      <w:r w:rsidRPr="00E206AB">
        <w:rPr>
          <w:rFonts w:ascii="HGPｺﾞｼｯｸE" w:eastAsia="HGPｺﾞｼｯｸE" w:hAnsi="ＭＳ ゴシック" w:hint="eastAsia"/>
          <w:bCs/>
          <w:sz w:val="22"/>
          <w:szCs w:val="22"/>
          <w:u w:val="single"/>
        </w:rPr>
        <w:t xml:space="preserve">　　　　　　　件</w:t>
      </w:r>
      <w:r>
        <w:rPr>
          <w:rFonts w:ascii="HGPｺﾞｼｯｸE" w:eastAsia="HGPｺﾞｼｯｸE" w:hAnsi="ＭＳ ゴシック" w:hint="eastAsia"/>
          <w:bCs/>
          <w:sz w:val="22"/>
          <w:szCs w:val="22"/>
        </w:rPr>
        <w:t xml:space="preserve">　　（2）2012年　</w:t>
      </w:r>
      <w:r w:rsidRPr="00E206AB">
        <w:rPr>
          <w:rFonts w:ascii="HGPｺﾞｼｯｸE" w:eastAsia="HGPｺﾞｼｯｸE" w:hAnsi="ＭＳ ゴシック" w:hint="eastAsia"/>
          <w:bCs/>
          <w:sz w:val="22"/>
          <w:szCs w:val="22"/>
          <w:u w:val="single"/>
        </w:rPr>
        <w:t xml:space="preserve">　　　　　　　件</w:t>
      </w:r>
      <w:r>
        <w:rPr>
          <w:rFonts w:ascii="HGPｺﾞｼｯｸE" w:eastAsia="HGPｺﾞｼｯｸE" w:hAnsi="ＭＳ ゴシック" w:hint="eastAsia"/>
          <w:bCs/>
          <w:sz w:val="22"/>
          <w:szCs w:val="22"/>
        </w:rPr>
        <w:t xml:space="preserve">　　（3）2015年（11月末まで）　</w:t>
      </w:r>
      <w:r w:rsidRPr="00E206AB">
        <w:rPr>
          <w:rFonts w:ascii="HGPｺﾞｼｯｸE" w:eastAsia="HGPｺﾞｼｯｸE" w:hAnsi="ＭＳ ゴシック" w:hint="eastAsia"/>
          <w:bCs/>
          <w:sz w:val="22"/>
          <w:szCs w:val="22"/>
          <w:u w:val="single"/>
        </w:rPr>
        <w:t xml:space="preserve">　　　　　　　　件</w:t>
      </w:r>
    </w:p>
    <w:p w14:paraId="23598B1A"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3600" behindDoc="0" locked="0" layoutInCell="1" allowOverlap="1" wp14:anchorId="2B258217" wp14:editId="58FC6945">
                <wp:simplePos x="0" y="0"/>
                <wp:positionH relativeFrom="column">
                  <wp:posOffset>-73660</wp:posOffset>
                </wp:positionH>
                <wp:positionV relativeFrom="paragraph">
                  <wp:posOffset>130175</wp:posOffset>
                </wp:positionV>
                <wp:extent cx="6701155" cy="273685"/>
                <wp:effectExtent l="0" t="0" r="23495" b="1206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134DD28D" w14:textId="77777777" w:rsidR="00107776" w:rsidRDefault="00107776" w:rsidP="0036002B">
                            <w:pPr>
                              <w:jc w:val="center"/>
                            </w:pPr>
                            <w:r>
                              <w:rPr>
                                <w:rFonts w:ascii="HGPｺﾞｼｯｸE" w:eastAsia="HGPｺﾞｼｯｸE" w:hAnsi="ＭＳ ゴシック" w:hint="eastAsia"/>
                                <w:bCs/>
                                <w:sz w:val="22"/>
                                <w:szCs w:val="22"/>
                              </w:rPr>
                              <w:t>◇疾患毎の特異性について◇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5" o:spid="_x0000_s1030" type="#_x0000_t202" style="position:absolute;left:0;text-align:left;margin-left:-5.75pt;margin-top:10.25pt;width:527.65pt;height:21.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" fillcolor="#1c1a10 [334]" strokecolor="#0d0d0d [3069]">
                <v:textbox>
                  <w:txbxContent>
                    <w:p w14:paraId="134DD28D" w14:textId="77777777" w:rsidR="00107776" w:rsidRDefault="00107776" w:rsidP="0036002B">
                      <w:pPr>
                        <w:jc w:val="center"/>
                      </w:pPr>
                      <w:r>
                        <w:rPr>
                          <w:rFonts w:ascii="HGPｺﾞｼｯｸE" w:eastAsia="HGPｺﾞｼｯｸE" w:hAnsi="ＭＳ ゴシック" w:hint="eastAsia"/>
                          <w:bCs/>
                          <w:sz w:val="22"/>
                          <w:szCs w:val="22"/>
                        </w:rPr>
                        <w:t>◇疾患毎の特異性について◇</w:t>
                      </w:r>
                    </w:p>
                  </w:txbxContent>
                </v:textbox>
              </v:shape>
            </w:pict>
          </mc:Fallback>
        </mc:AlternateContent>
      </w:r>
    </w:p>
    <w:p w14:paraId="3D3A2A94" w14:textId="77777777" w:rsidR="002746B3" w:rsidRDefault="002746B3" w:rsidP="002746B3">
      <w:pPr>
        <w:rPr>
          <w:rFonts w:ascii="HGPｺﾞｼｯｸE" w:eastAsia="HGPｺﾞｼｯｸE" w:hAnsi="ＭＳ ゴシック"/>
          <w:bCs/>
          <w:sz w:val="22"/>
          <w:szCs w:val="22"/>
        </w:rPr>
      </w:pPr>
    </w:p>
    <w:p w14:paraId="67BE15D9" w14:textId="08EEC6C8" w:rsidR="00D71FA7" w:rsidRDefault="0036002B" w:rsidP="00107776">
      <w:pPr>
        <w:ind w:firstLineChars="250" w:firstLine="55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性器ヘルペス感染症の届出対象は、初感染のみ</w:t>
      </w:r>
      <w:r w:rsidR="00107776">
        <w:rPr>
          <w:rFonts w:ascii="HGPｺﾞｼｯｸE" w:eastAsia="HGPｺﾞｼｯｸE" w:hAnsi="ＭＳ ゴシック" w:hint="eastAsia"/>
          <w:bCs/>
          <w:sz w:val="22"/>
          <w:szCs w:val="22"/>
        </w:rPr>
        <w:t>を趣旨としています</w:t>
      </w:r>
      <w:r w:rsidR="00E206AB">
        <w:rPr>
          <w:rFonts w:ascii="HGPｺﾞｼｯｸE" w:eastAsia="HGPｺﾞｼｯｸE" w:hAnsi="ＭＳ ゴシック" w:hint="eastAsia"/>
          <w:bCs/>
          <w:sz w:val="22"/>
          <w:szCs w:val="22"/>
        </w:rPr>
        <w:t>が、現在では</w:t>
      </w:r>
      <w:r w:rsidR="00107776">
        <w:rPr>
          <w:rFonts w:ascii="HGPｺﾞｼｯｸE" w:eastAsia="HGPｺﾞｼｯｸE" w:hAnsi="ＭＳ ゴシック" w:hint="eastAsia"/>
          <w:bCs/>
          <w:sz w:val="22"/>
          <w:szCs w:val="22"/>
        </w:rPr>
        <w:t>再発が多いと思われる高齢者の届出も多く、性器ヘルペス感染の動向</w:t>
      </w:r>
      <w:r w:rsidR="00D71FA7">
        <w:rPr>
          <w:rFonts w:ascii="HGPｺﾞｼｯｸE" w:eastAsia="HGPｺﾞｼｯｸE" w:hAnsi="ＭＳ ゴシック" w:hint="eastAsia"/>
          <w:bCs/>
          <w:sz w:val="22"/>
          <w:szCs w:val="22"/>
        </w:rPr>
        <w:t>が正しく把握されていない恐れがあります</w:t>
      </w:r>
    </w:p>
    <w:p w14:paraId="025904FF" w14:textId="4B4C9F14" w:rsidR="0036002B" w:rsidRDefault="00D71FA7" w:rsidP="00D71FA7">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2</w:t>
      </w:r>
      <w:r w:rsidR="00E206AB">
        <w:rPr>
          <w:rFonts w:ascii="HGPｺﾞｼｯｸE" w:eastAsia="HGPｺﾞｼｯｸE" w:hAnsi="ＭＳ ゴシック" w:hint="eastAsia"/>
          <w:bCs/>
          <w:sz w:val="22"/>
          <w:szCs w:val="22"/>
        </w:rPr>
        <w:t>7</w:t>
      </w:r>
      <w:r>
        <w:rPr>
          <w:rFonts w:ascii="HGPｺﾞｼｯｸE" w:eastAsia="HGPｺﾞｼｯｸE" w:hAnsi="ＭＳ ゴシック" w:hint="eastAsia"/>
          <w:bCs/>
          <w:sz w:val="22"/>
          <w:szCs w:val="22"/>
        </w:rPr>
        <w:t>.　性器ヘルペスの届出対象が初感染のみと言うことをご存知でしたか</w:t>
      </w:r>
      <w:ins w:id="7" w:author="中瀬 克己" w:date="2015-12-04T23:16:00Z">
        <w:r w:rsidR="0073365E">
          <w:rPr>
            <w:rFonts w:ascii="HGPｺﾞｼｯｸE" w:eastAsia="HGPｺﾞｼｯｸE" w:hAnsi="ＭＳ ゴシック" w:hint="eastAsia"/>
            <w:bCs/>
            <w:sz w:val="22"/>
            <w:szCs w:val="22"/>
          </w:rPr>
          <w:t xml:space="preserve">　</w:t>
        </w:r>
      </w:ins>
    </w:p>
    <w:p w14:paraId="2C2151FA" w14:textId="77777777" w:rsidR="0036002B" w:rsidRDefault="0036002B" w:rsidP="0036002B">
      <w:pPr>
        <w:ind w:firstLineChars="100" w:firstLine="2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(1)知っていた　　(2)知らなかった</w:t>
      </w:r>
    </w:p>
    <w:p w14:paraId="1552A52A" w14:textId="77AA7EA7" w:rsidR="0036002B" w:rsidRDefault="00E206AB" w:rsidP="00D71FA7">
      <w:pPr>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28</w:t>
      </w:r>
      <w:r w:rsidR="002746B3">
        <w:rPr>
          <w:rFonts w:ascii="HGPｺﾞｼｯｸE" w:eastAsia="HGPｺﾞｼｯｸE" w:hAnsi="ＭＳ ゴシック" w:hint="eastAsia"/>
          <w:bCs/>
          <w:sz w:val="22"/>
          <w:szCs w:val="22"/>
        </w:rPr>
        <w:t>.</w:t>
      </w:r>
      <w:r w:rsidR="00987433">
        <w:rPr>
          <w:rFonts w:ascii="HGPｺﾞｼｯｸE" w:eastAsia="HGPｺﾞｼｯｸE" w:hAnsi="ＭＳ ゴシック" w:hint="eastAsia"/>
          <w:bCs/>
          <w:sz w:val="22"/>
          <w:szCs w:val="22"/>
        </w:rPr>
        <w:t xml:space="preserve">　ご存じの</w:t>
      </w:r>
      <w:r w:rsidR="0036002B">
        <w:rPr>
          <w:rFonts w:ascii="HGPｺﾞｼｯｸE" w:eastAsia="HGPｺﾞｼｯｸE" w:hAnsi="ＭＳ ゴシック" w:hint="eastAsia"/>
          <w:bCs/>
          <w:sz w:val="22"/>
          <w:szCs w:val="22"/>
        </w:rPr>
        <w:t>方は、中高年</w:t>
      </w:r>
      <w:r>
        <w:rPr>
          <w:rFonts w:ascii="HGPｺﾞｼｯｸE" w:eastAsia="HGPｺﾞｼｯｸE" w:hAnsi="ＭＳ ゴシック" w:hint="eastAsia"/>
          <w:bCs/>
          <w:sz w:val="22"/>
          <w:szCs w:val="22"/>
        </w:rPr>
        <w:t>者</w:t>
      </w:r>
      <w:r w:rsidR="0036002B">
        <w:rPr>
          <w:rFonts w:ascii="HGPｺﾞｼｯｸE" w:eastAsia="HGPｺﾞｼｯｸE" w:hAnsi="ＭＳ ゴシック" w:hint="eastAsia"/>
          <w:bCs/>
          <w:sz w:val="22"/>
          <w:szCs w:val="22"/>
        </w:rPr>
        <w:t>の届出が有った時に、初感染か、再発か確認していますか</w:t>
      </w:r>
      <w:ins w:id="8" w:author="中瀬 克己" w:date="2015-12-04T23:17:00Z">
        <w:r w:rsidR="0073365E">
          <w:rPr>
            <w:rFonts w:ascii="HGPｺﾞｼｯｸE" w:eastAsia="HGPｺﾞｼｯｸE" w:hAnsi="ＭＳ ゴシック" w:hint="eastAsia"/>
            <w:bCs/>
            <w:sz w:val="22"/>
            <w:szCs w:val="22"/>
          </w:rPr>
          <w:t>。</w:t>
        </w:r>
      </w:ins>
    </w:p>
    <w:p w14:paraId="1E96EF5C" w14:textId="77777777" w:rsidR="002746B3" w:rsidRDefault="0036002B" w:rsidP="00E206AB">
      <w:pPr>
        <w:tabs>
          <w:tab w:val="left" w:pos="9210"/>
        </w:tabs>
        <w:ind w:firstLineChars="100" w:firstLine="2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(1)毎回確認　　　</w:t>
      </w:r>
      <w:r w:rsidR="00E206AB">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(2)適宜確認/</w:t>
      </w:r>
      <w:r w:rsidR="00E206AB">
        <w:rPr>
          <w:rFonts w:ascii="HGPｺﾞｼｯｸE" w:eastAsia="HGPｺﾞｼｯｸE" w:hAnsi="ＭＳ ゴシック" w:hint="eastAsia"/>
          <w:bCs/>
          <w:sz w:val="22"/>
          <w:szCs w:val="22"/>
        </w:rPr>
        <w:t>確認</w:t>
      </w:r>
      <w:r>
        <w:rPr>
          <w:rFonts w:ascii="HGPｺﾞｼｯｸE" w:eastAsia="HGPｺﾞｼｯｸE" w:hAnsi="ＭＳ ゴシック" w:hint="eastAsia"/>
          <w:bCs/>
          <w:sz w:val="22"/>
          <w:szCs w:val="22"/>
        </w:rPr>
        <w:t>したことが</w:t>
      </w:r>
      <w:r w:rsidR="00E206AB">
        <w:rPr>
          <w:rFonts w:ascii="HGPｺﾞｼｯｸE" w:eastAsia="HGPｺﾞｼｯｸE" w:hAnsi="ＭＳ ゴシック" w:hint="eastAsia"/>
          <w:bCs/>
          <w:sz w:val="22"/>
          <w:szCs w:val="22"/>
        </w:rPr>
        <w:t>ある</w:t>
      </w:r>
      <w:r>
        <w:rPr>
          <w:rFonts w:ascii="HGPｺﾞｼｯｸE" w:eastAsia="HGPｺﾞｼｯｸE" w:hAnsi="ＭＳ ゴシック" w:hint="eastAsia"/>
          <w:bCs/>
          <w:sz w:val="22"/>
          <w:szCs w:val="22"/>
        </w:rPr>
        <w:t xml:space="preserve">　</w:t>
      </w:r>
      <w:r w:rsidR="00E206AB">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(3)確認</w:t>
      </w:r>
      <w:r w:rsidR="00D71FA7">
        <w:rPr>
          <w:rFonts w:ascii="HGPｺﾞｼｯｸE" w:eastAsia="HGPｺﾞｼｯｸE" w:hAnsi="ＭＳ ゴシック" w:hint="eastAsia"/>
          <w:bCs/>
          <w:sz w:val="22"/>
          <w:szCs w:val="22"/>
        </w:rPr>
        <w:t>せず、医療機関の届け出通り集計</w:t>
      </w:r>
      <w:r>
        <w:rPr>
          <w:rFonts w:ascii="HGPｺﾞｼｯｸE" w:eastAsia="HGPｺﾞｼｯｸE" w:hAnsi="ＭＳ ゴシック"/>
          <w:bCs/>
          <w:sz w:val="22"/>
          <w:szCs w:val="22"/>
        </w:rPr>
        <w:tab/>
      </w:r>
    </w:p>
    <w:p w14:paraId="1F69719E" w14:textId="77777777" w:rsidR="002746B3" w:rsidRDefault="00E206AB" w:rsidP="002746B3">
      <w:pPr>
        <w:tabs>
          <w:tab w:val="left" w:pos="9210"/>
        </w:tabs>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29</w:t>
      </w:r>
      <w:r w:rsidR="002746B3">
        <w:rPr>
          <w:rFonts w:ascii="HGPｺﾞｼｯｸE" w:eastAsia="HGPｺﾞｼｯｸE" w:hAnsi="ＭＳ ゴシック" w:hint="eastAsia"/>
          <w:bCs/>
          <w:sz w:val="22"/>
          <w:szCs w:val="22"/>
        </w:rPr>
        <w:t>．　性器ヘルペス感染症の</w:t>
      </w:r>
      <w:r w:rsidR="00D71FA7">
        <w:rPr>
          <w:rFonts w:ascii="HGPｺﾞｼｯｸE" w:eastAsia="HGPｺﾞｼｯｸE" w:hAnsi="ＭＳ ゴシック" w:hint="eastAsia"/>
          <w:bCs/>
          <w:sz w:val="22"/>
          <w:szCs w:val="22"/>
        </w:rPr>
        <w:t>発生動向の継続について、どのようにお考えですか</w:t>
      </w:r>
    </w:p>
    <w:p w14:paraId="35D5FE58" w14:textId="77777777" w:rsidR="00FB3A65" w:rsidRDefault="002746B3" w:rsidP="00FB3A65">
      <w:pPr>
        <w:ind w:firstLineChars="300" w:firstLine="660"/>
        <w:rPr>
          <w:rFonts w:ascii="HGPｺﾞｼｯｸE" w:eastAsia="HGPｺﾞｼｯｸE" w:hAnsi="HGPｺﾞｼｯｸE"/>
          <w:sz w:val="22"/>
          <w:szCs w:val="22"/>
        </w:rPr>
      </w:pPr>
      <w:r>
        <w:rPr>
          <w:rFonts w:ascii="HGPｺﾞｼｯｸE" w:eastAsia="HGPｺﾞｼｯｸE" w:hAnsi="ＭＳ ゴシック" w:hint="eastAsia"/>
          <w:bCs/>
          <w:sz w:val="22"/>
          <w:szCs w:val="22"/>
        </w:rPr>
        <w:t xml:space="preserve">　</w:t>
      </w:r>
      <w:r w:rsidR="00FB3A65">
        <w:rPr>
          <w:rFonts w:ascii="HGPｺﾞｼｯｸE" w:eastAsia="HGPｺﾞｼｯｸE" w:hAnsi="HGPｺﾞｼｯｸE" w:hint="eastAsia"/>
          <w:sz w:val="22"/>
          <w:szCs w:val="22"/>
        </w:rPr>
        <w:t xml:space="preserve">(1) </w:t>
      </w:r>
      <w:r w:rsidR="00FB3A65" w:rsidRPr="00F068F5">
        <w:rPr>
          <w:rFonts w:ascii="HGPｺﾞｼｯｸE" w:eastAsia="HGPｺﾞｼｯｸE" w:hAnsi="HGPｺﾞｼｯｸE" w:hint="eastAsia"/>
          <w:sz w:val="22"/>
          <w:szCs w:val="22"/>
        </w:rPr>
        <w:t xml:space="preserve">性器ヘルペスの把握そのものを再検討する　</w:t>
      </w:r>
      <w:r w:rsidR="00FB3A65">
        <w:rPr>
          <w:rFonts w:ascii="HGPｺﾞｼｯｸE" w:eastAsia="HGPｺﾞｼｯｸE" w:hAnsi="HGPｺﾞｼｯｸE" w:hint="eastAsia"/>
          <w:sz w:val="22"/>
          <w:szCs w:val="22"/>
        </w:rPr>
        <w:t>(2)</w:t>
      </w:r>
      <w:r w:rsidR="00FB3A65" w:rsidRPr="00F068F5">
        <w:rPr>
          <w:rFonts w:ascii="HGPｺﾞｼｯｸE" w:eastAsia="HGPｺﾞｼｯｸE" w:hAnsi="HGPｺﾞｼｯｸE" w:hint="eastAsia"/>
          <w:sz w:val="22"/>
          <w:szCs w:val="22"/>
        </w:rPr>
        <w:t xml:space="preserve">運用の改善は必要だが把握は継続する　</w:t>
      </w:r>
    </w:p>
    <w:p w14:paraId="6D8B4384" w14:textId="77777777" w:rsidR="00FB3A65" w:rsidRPr="00F068F5" w:rsidRDefault="00FB3A65" w:rsidP="00FB3A65">
      <w:pPr>
        <w:ind w:firstLineChars="300" w:firstLine="660"/>
        <w:rPr>
          <w:rFonts w:ascii="HGPｺﾞｼｯｸE" w:eastAsia="HGPｺﾞｼｯｸE" w:hAnsi="HGPｺﾞｼｯｸE"/>
          <w:sz w:val="22"/>
          <w:szCs w:val="22"/>
        </w:rPr>
      </w:pPr>
      <w:r>
        <w:rPr>
          <w:rFonts w:ascii="HGPｺﾞｼｯｸE" w:eastAsia="HGPｺﾞｼｯｸE" w:hAnsi="HGPｺﾞｼｯｸE" w:hint="eastAsia"/>
          <w:sz w:val="22"/>
          <w:szCs w:val="22"/>
        </w:rPr>
        <w:t>(3) 現状を変更する必要</w:t>
      </w:r>
      <w:r w:rsidRPr="00F068F5">
        <w:rPr>
          <w:rFonts w:ascii="HGPｺﾞｼｯｸE" w:eastAsia="HGPｺﾞｼｯｸE" w:hAnsi="HGPｺﾞｼｯｸE" w:hint="eastAsia"/>
          <w:sz w:val="22"/>
          <w:szCs w:val="22"/>
        </w:rPr>
        <w:t xml:space="preserve">は感じない　</w:t>
      </w:r>
      <w:r>
        <w:rPr>
          <w:rFonts w:ascii="HGPｺﾞｼｯｸE" w:eastAsia="HGPｺﾞｼｯｸE" w:hAnsi="HGPｺﾞｼｯｸE" w:hint="eastAsia"/>
          <w:sz w:val="22"/>
          <w:szCs w:val="22"/>
        </w:rPr>
        <w:t xml:space="preserve">  (4)</w:t>
      </w:r>
      <w:r w:rsidRPr="00F068F5">
        <w:rPr>
          <w:rFonts w:ascii="HGPｺﾞｼｯｸE" w:eastAsia="HGPｺﾞｼｯｸE" w:hAnsi="HGPｺﾞｼｯｸE" w:hint="eastAsia"/>
          <w:sz w:val="22"/>
          <w:szCs w:val="22"/>
        </w:rPr>
        <w:t>特に明確な意見はない</w:t>
      </w:r>
    </w:p>
    <w:p w14:paraId="285E7657" w14:textId="07D7A3C4" w:rsidR="002746B3" w:rsidRDefault="00E206AB" w:rsidP="00FB3A65">
      <w:pPr>
        <w:tabs>
          <w:tab w:val="left" w:pos="9210"/>
        </w:tabs>
        <w:ind w:firstLineChars="100" w:firstLine="220"/>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r w:rsidR="002746B3">
        <w:rPr>
          <w:rFonts w:ascii="HGPｺﾞｼｯｸE" w:eastAsia="HGPｺﾞｼｯｸE" w:hAnsi="ＭＳ ゴシック" w:hint="eastAsia"/>
          <w:bCs/>
          <w:sz w:val="22"/>
          <w:szCs w:val="22"/>
        </w:rPr>
        <w:t>(</w:t>
      </w:r>
      <w:r w:rsidR="00D71FA7">
        <w:rPr>
          <w:rFonts w:ascii="HGPｺﾞｼｯｸE" w:eastAsia="HGPｺﾞｼｯｸE" w:hAnsi="ＭＳ ゴシック" w:hint="eastAsia"/>
          <w:bCs/>
          <w:sz w:val="22"/>
          <w:szCs w:val="22"/>
        </w:rPr>
        <w:t>5</w:t>
      </w:r>
      <w:r w:rsidR="002746B3">
        <w:rPr>
          <w:rFonts w:ascii="HGPｺﾞｼｯｸE" w:eastAsia="HGPｺﾞｼｯｸE" w:hAnsi="ＭＳ ゴシック" w:hint="eastAsia"/>
          <w:bCs/>
          <w:sz w:val="22"/>
          <w:szCs w:val="22"/>
        </w:rPr>
        <w:t xml:space="preserve">)その他（　</w:t>
      </w:r>
      <w:r w:rsidR="00FB3A65">
        <w:rPr>
          <w:rFonts w:ascii="HGPｺﾞｼｯｸE" w:eastAsia="HGPｺﾞｼｯｸE" w:hAnsi="ＭＳ ゴシック" w:hint="eastAsia"/>
          <w:bCs/>
          <w:sz w:val="22"/>
          <w:szCs w:val="22"/>
          <w:u w:val="single"/>
        </w:rPr>
        <w:t xml:space="preserve">　　　　</w:t>
      </w:r>
      <w:r w:rsidR="00D71FA7">
        <w:rPr>
          <w:rFonts w:ascii="HGPｺﾞｼｯｸE" w:eastAsia="HGPｺﾞｼｯｸE" w:hAnsi="ＭＳ ゴシック" w:hint="eastAsia"/>
          <w:bCs/>
          <w:sz w:val="22"/>
          <w:szCs w:val="22"/>
          <w:u w:val="single"/>
        </w:rPr>
        <w:t xml:space="preserve">　　　　　　　　　　　　　　　　　　　　　　　</w:t>
      </w:r>
      <w:r w:rsidR="002746B3" w:rsidRPr="00E206AB">
        <w:rPr>
          <w:rFonts w:ascii="HGPｺﾞｼｯｸE" w:eastAsia="HGPｺﾞｼｯｸE" w:hAnsi="ＭＳ ゴシック" w:hint="eastAsia"/>
          <w:bCs/>
          <w:sz w:val="22"/>
          <w:szCs w:val="22"/>
          <w:u w:val="single"/>
        </w:rPr>
        <w:t xml:space="preserve">　　　　　　　　　　　　</w:t>
      </w:r>
      <w:r w:rsidR="00D71FA7" w:rsidRPr="00E206AB">
        <w:rPr>
          <w:rFonts w:ascii="HGPｺﾞｼｯｸE" w:eastAsia="HGPｺﾞｼｯｸE" w:hAnsi="ＭＳ ゴシック" w:hint="eastAsia"/>
          <w:bCs/>
          <w:sz w:val="22"/>
          <w:szCs w:val="22"/>
          <w:u w:val="single"/>
        </w:rPr>
        <w:t xml:space="preserve">　　　　　　　　　　　　　　　　　　　</w:t>
      </w:r>
      <w:r w:rsidR="002746B3">
        <w:rPr>
          <w:rFonts w:ascii="HGPｺﾞｼｯｸE" w:eastAsia="HGPｺﾞｼｯｸE" w:hAnsi="ＭＳ ゴシック" w:hint="eastAsia"/>
          <w:bCs/>
          <w:sz w:val="22"/>
          <w:szCs w:val="22"/>
        </w:rPr>
        <w:t xml:space="preserve">　）</w:t>
      </w:r>
    </w:p>
    <w:p w14:paraId="4AEEA785" w14:textId="77777777" w:rsidR="0036002B" w:rsidRDefault="002746B3" w:rsidP="00D71FA7">
      <w:pPr>
        <w:tabs>
          <w:tab w:val="left" w:pos="9210"/>
        </w:tabs>
        <w:ind w:firstLineChars="100" w:firstLine="220"/>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5648" behindDoc="0" locked="0" layoutInCell="1" allowOverlap="1" wp14:anchorId="665F6FC1" wp14:editId="764F2A55">
                <wp:simplePos x="0" y="0"/>
                <wp:positionH relativeFrom="column">
                  <wp:posOffset>28575</wp:posOffset>
                </wp:positionH>
                <wp:positionV relativeFrom="paragraph">
                  <wp:posOffset>39370</wp:posOffset>
                </wp:positionV>
                <wp:extent cx="6701155" cy="273685"/>
                <wp:effectExtent l="0" t="0" r="23495" b="1206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46050217" w14:textId="77777777" w:rsidR="00107776" w:rsidRDefault="00107776" w:rsidP="0036002B">
                            <w:pPr>
                              <w:jc w:val="center"/>
                            </w:pPr>
                            <w:r>
                              <w:rPr>
                                <w:rFonts w:ascii="HGPｺﾞｼｯｸE" w:eastAsia="HGPｺﾞｼｯｸE" w:hAnsi="ＭＳ ゴシック" w:hint="eastAsia"/>
                                <w:bCs/>
                                <w:sz w:val="22"/>
                                <w:szCs w:val="22"/>
                              </w:rPr>
                              <w:t>◇性感染症定点医療機関等について◇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4" o:spid="_x0000_s1031" type="#_x0000_t202" style="position:absolute;left:0;text-align:left;margin-left:2.25pt;margin-top:3.1pt;width:527.65pt;height:21.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" fillcolor="#1c1a10 [334]" strokecolor="#0d0d0d [3069]">
                <v:textbox>
                  <w:txbxContent>
                    <w:p w14:paraId="46050217" w14:textId="77777777" w:rsidR="00107776" w:rsidRDefault="00107776" w:rsidP="0036002B">
                      <w:pPr>
                        <w:jc w:val="center"/>
                      </w:pPr>
                      <w:r>
                        <w:rPr>
                          <w:rFonts w:ascii="HGPｺﾞｼｯｸE" w:eastAsia="HGPｺﾞｼｯｸE" w:hAnsi="ＭＳ ゴシック" w:hint="eastAsia"/>
                          <w:bCs/>
                          <w:sz w:val="22"/>
                          <w:szCs w:val="22"/>
                        </w:rPr>
                        <w:t>◇性感染症定点医療機関等について◇</w:t>
                      </w:r>
                    </w:p>
                  </w:txbxContent>
                </v:textbox>
              </v:shape>
            </w:pict>
          </mc:Fallback>
        </mc:AlternateContent>
      </w:r>
    </w:p>
    <w:p w14:paraId="409D70D5" w14:textId="77777777" w:rsidR="00D71FA7" w:rsidRDefault="00D71FA7" w:rsidP="00D71FA7">
      <w:pPr>
        <w:tabs>
          <w:tab w:val="left" w:pos="9210"/>
        </w:tabs>
        <w:ind w:firstLineChars="100" w:firstLine="220"/>
        <w:rPr>
          <w:rFonts w:ascii="HGPｺﾞｼｯｸE" w:eastAsia="HGPｺﾞｼｯｸE" w:hAnsi="ＭＳ ゴシック"/>
          <w:bCs/>
          <w:sz w:val="22"/>
          <w:szCs w:val="22"/>
        </w:rPr>
      </w:pPr>
    </w:p>
    <w:p w14:paraId="72FE7B36" w14:textId="77777777" w:rsidR="0036002B" w:rsidRDefault="00E206AB" w:rsidP="00FB3A65">
      <w:pPr>
        <w:ind w:firstLineChars="50" w:firstLine="110"/>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30</w:t>
      </w:r>
      <w:r w:rsidR="0036002B">
        <w:rPr>
          <w:rFonts w:ascii="HGPｺﾞｼｯｸE" w:eastAsia="HGPｺﾞｼｯｸE" w:hAnsi="ＭＳ ゴシック" w:hint="eastAsia"/>
          <w:bCs/>
          <w:sz w:val="22"/>
          <w:szCs w:val="22"/>
        </w:rPr>
        <w:t xml:space="preserve">. </w:t>
      </w:r>
      <w:r w:rsidR="0036002B">
        <w:rPr>
          <w:rFonts w:ascii="HGPｺﾞｼｯｸE" w:eastAsia="HGPｺﾞｼｯｸE" w:hAnsi="ＭＳ ゴシック"/>
          <w:bCs/>
          <w:noProof/>
          <w:sz w:val="22"/>
          <w:szCs w:val="22"/>
        </w:rPr>
        <mc:AlternateContent>
          <mc:Choice Requires="wps">
            <w:drawing>
              <wp:anchor distT="0" distB="0" distL="114300" distR="114300" simplePos="0" relativeHeight="251679744" behindDoc="0" locked="0" layoutInCell="1" allowOverlap="1" wp14:anchorId="5617FC4F" wp14:editId="71373F3C">
                <wp:simplePos x="0" y="0"/>
                <wp:positionH relativeFrom="column">
                  <wp:posOffset>190500</wp:posOffset>
                </wp:positionH>
                <wp:positionV relativeFrom="paragraph">
                  <wp:posOffset>7357110</wp:posOffset>
                </wp:positionV>
                <wp:extent cx="6701155" cy="273685"/>
                <wp:effectExtent l="9525" t="12065" r="13970" b="952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061DB8ED" w14:textId="77777777" w:rsidR="00107776" w:rsidRDefault="00107776" w:rsidP="0036002B">
                            <w:pPr>
                              <w:jc w:val="center"/>
                            </w:pPr>
                            <w:r>
                              <w:rPr>
                                <w:rFonts w:ascii="HGPｺﾞｼｯｸE" w:eastAsia="HGPｺﾞｼｯｸE" w:hAnsi="ＭＳ ゴシック" w:hint="eastAsia"/>
                                <w:bCs/>
                                <w:sz w:val="22"/>
                                <w:szCs w:val="22"/>
                              </w:rPr>
                              <w:t>◇集団発生　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32" type="#_x0000_t202" style="position:absolute;left:0;text-align:left;margin-left:15pt;margin-top:579.3pt;width:527.65pt;height:21.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" fillcolor="#1c1a10 [334]" strokecolor="#0d0d0d [3069]">
                <v:textbox>
                  <w:txbxContent>
                    <w:p w14:paraId="061DB8ED" w14:textId="77777777" w:rsidR="00107776" w:rsidRDefault="00107776" w:rsidP="0036002B">
                      <w:pPr>
                        <w:jc w:val="center"/>
                      </w:pPr>
                      <w:r>
                        <w:rPr>
                          <w:rFonts w:ascii="HGPｺﾞｼｯｸE" w:eastAsia="HGPｺﾞｼｯｸE" w:hAnsi="ＭＳ ゴシック" w:hint="eastAsia"/>
                          <w:bCs/>
                          <w:sz w:val="22"/>
                          <w:szCs w:val="22"/>
                        </w:rPr>
                        <w:t>◇集団発生　について◇</w:t>
                      </w:r>
                    </w:p>
                  </w:txbxContent>
                </v:textbox>
              </v:shape>
            </w:pict>
          </mc:Fallback>
        </mc:AlternateContent>
      </w:r>
      <w:r w:rsidR="0036002B">
        <w:rPr>
          <w:rFonts w:ascii="HGPｺﾞｼｯｸE" w:eastAsia="HGPｺﾞｼｯｸE" w:hAnsi="ＭＳ ゴシック" w:hint="eastAsia"/>
          <w:bCs/>
          <w:sz w:val="22"/>
          <w:szCs w:val="22"/>
        </w:rPr>
        <w:t xml:space="preserve"> 定点医療機関を変更した場合の理由</w:t>
      </w:r>
    </w:p>
    <w:p w14:paraId="27C9ACAC" w14:textId="405099E6" w:rsidR="0036002B" w:rsidRDefault="0036002B" w:rsidP="00FB3A65">
      <w:pPr>
        <w:ind w:firstLineChars="150" w:firstLine="330"/>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lastRenderedPageBreak/>
        <w:t xml:space="preserve">　(1)</w:t>
      </w:r>
      <w:ins w:id="9" w:author="中瀬 克己" w:date="2015-12-04T23:18:00Z">
        <w:r w:rsidR="0073365E">
          <w:rPr>
            <w:rFonts w:ascii="HGPｺﾞｼｯｸE" w:eastAsia="HGPｺﾞｼｯｸE" w:hAnsi="ＭＳ ゴシック" w:hint="eastAsia"/>
            <w:bCs/>
            <w:sz w:val="22"/>
            <w:szCs w:val="22"/>
          </w:rPr>
          <w:t>対象期間</w:t>
        </w:r>
      </w:ins>
      <w:ins w:id="10" w:author="中瀬 克己" w:date="2015-12-04T23:19:00Z">
        <w:r w:rsidR="0073365E">
          <w:rPr>
            <w:rFonts w:ascii="HGPｺﾞｼｯｸE" w:eastAsia="HGPｺﾞｼｯｸE" w:hAnsi="ＭＳ ゴシック" w:hint="eastAsia"/>
            <w:bCs/>
            <w:sz w:val="22"/>
            <w:szCs w:val="22"/>
          </w:rPr>
          <w:t>に</w:t>
        </w:r>
      </w:ins>
      <w:r>
        <w:rPr>
          <w:rFonts w:ascii="HGPｺﾞｼｯｸE" w:eastAsia="HGPｺﾞｼｯｸE" w:hAnsi="ＭＳ ゴシック" w:hint="eastAsia"/>
          <w:bCs/>
          <w:sz w:val="22"/>
          <w:szCs w:val="22"/>
        </w:rPr>
        <w:t>変更し</w:t>
      </w:r>
      <w:del w:id="11" w:author="中瀬 克己" w:date="2015-12-04T23:18:00Z">
        <w:r w:rsidDel="0073365E">
          <w:rPr>
            <w:rFonts w:ascii="HGPｺﾞｼｯｸE" w:eastAsia="HGPｺﾞｼｯｸE" w:hAnsi="ＭＳ ゴシック" w:hint="eastAsia"/>
            <w:bCs/>
            <w:sz w:val="22"/>
            <w:szCs w:val="22"/>
          </w:rPr>
          <w:delText>た事が</w:delText>
        </w:r>
      </w:del>
      <w:ins w:id="12" w:author="中瀬 克己" w:date="2015-12-04T23:18:00Z">
        <w:r w:rsidR="0073365E">
          <w:rPr>
            <w:rFonts w:ascii="HGPｺﾞｼｯｸE" w:eastAsia="HGPｺﾞｼｯｸE" w:hAnsi="ＭＳ ゴシック" w:hint="eastAsia"/>
            <w:bCs/>
            <w:sz w:val="22"/>
            <w:szCs w:val="22"/>
          </w:rPr>
          <w:t>ていな</w:t>
        </w:r>
      </w:ins>
      <w:del w:id="13" w:author="中瀬 克己" w:date="2015-12-04T23:18:00Z">
        <w:r w:rsidDel="0073365E">
          <w:rPr>
            <w:rFonts w:ascii="HGPｺﾞｼｯｸE" w:eastAsia="HGPｺﾞｼｯｸE" w:hAnsi="ＭＳ ゴシック" w:hint="eastAsia"/>
            <w:bCs/>
            <w:sz w:val="22"/>
            <w:szCs w:val="22"/>
          </w:rPr>
          <w:delText>無</w:delText>
        </w:r>
      </w:del>
      <w:r w:rsidR="00FB3A65">
        <w:rPr>
          <w:rFonts w:ascii="HGPｺﾞｼｯｸE" w:eastAsia="HGPｺﾞｼｯｸE" w:hAnsi="ＭＳ ゴシック" w:hint="eastAsia"/>
          <w:bCs/>
          <w:sz w:val="22"/>
          <w:szCs w:val="22"/>
        </w:rPr>
        <w:t xml:space="preserve">い　</w:t>
      </w:r>
      <w:r>
        <w:rPr>
          <w:rFonts w:ascii="HGPｺﾞｼｯｸE" w:eastAsia="HGPｺﾞｼｯｸE" w:hAnsi="ＭＳ ゴシック" w:hint="eastAsia"/>
          <w:bCs/>
          <w:sz w:val="22"/>
          <w:szCs w:val="22"/>
        </w:rPr>
        <w:t>(2)</w:t>
      </w:r>
      <w:r w:rsidR="00FB3A65">
        <w:rPr>
          <w:rFonts w:ascii="HGPｺﾞｼｯｸE" w:eastAsia="HGPｺﾞｼｯｸE" w:hAnsi="ＭＳ ゴシック" w:hint="eastAsia"/>
          <w:bCs/>
          <w:sz w:val="22"/>
          <w:szCs w:val="22"/>
        </w:rPr>
        <w:t>医療機関の辞退・廃止等医療機関側理</w:t>
      </w:r>
      <w:r>
        <w:rPr>
          <w:rFonts w:ascii="HGPｺﾞｼｯｸE" w:eastAsia="HGPｺﾞｼｯｸE" w:hAnsi="ＭＳ ゴシック" w:hint="eastAsia"/>
          <w:bCs/>
          <w:sz w:val="22"/>
          <w:szCs w:val="22"/>
        </w:rPr>
        <w:t xml:space="preserve">（　</w:t>
      </w:r>
      <w:r w:rsidRPr="00D60A27">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7EF2053E" w14:textId="26C3970F" w:rsidR="0036002B" w:rsidRDefault="0036002B" w:rsidP="00FB3A65">
      <w:pPr>
        <w:ind w:firstLineChars="150" w:firstLine="330"/>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r w:rsidR="00D27AD7">
        <w:rPr>
          <w:rFonts w:ascii="HGPｺﾞｼｯｸE" w:eastAsia="HGPｺﾞｼｯｸE" w:hAnsi="ＭＳ ゴシック" w:hint="eastAsia"/>
          <w:bCs/>
          <w:sz w:val="22"/>
          <w:szCs w:val="22"/>
        </w:rPr>
        <w:t>3</w:t>
      </w:r>
      <w:r>
        <w:rPr>
          <w:rFonts w:ascii="HGPｺﾞｼｯｸE" w:eastAsia="HGPｺﾞｼｯｸE" w:hAnsi="ＭＳ ゴシック" w:hint="eastAsia"/>
          <w:bCs/>
          <w:sz w:val="22"/>
          <w:szCs w:val="22"/>
        </w:rPr>
        <w:t xml:space="preserve">)地理的空白地への追加や変更等行政側の意向（　</w:t>
      </w:r>
      <w:r w:rsidRPr="00D60A27">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25C015A9" w14:textId="77777777" w:rsidR="0036002B" w:rsidRDefault="0036002B" w:rsidP="00FB3A65">
      <w:pPr>
        <w:ind w:firstLineChars="150" w:firstLine="330"/>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r w:rsidR="00D27AD7">
        <w:rPr>
          <w:rFonts w:ascii="HGPｺﾞｼｯｸE" w:eastAsia="HGPｺﾞｼｯｸE" w:hAnsi="ＭＳ ゴシック" w:hint="eastAsia"/>
          <w:bCs/>
          <w:sz w:val="22"/>
          <w:szCs w:val="22"/>
        </w:rPr>
        <w:t>(4</w:t>
      </w:r>
      <w:r>
        <w:rPr>
          <w:rFonts w:ascii="HGPｺﾞｼｯｸE" w:eastAsia="HGPｺﾞｼｯｸE" w:hAnsi="ＭＳ ゴシック" w:hint="eastAsia"/>
          <w:bCs/>
          <w:sz w:val="22"/>
          <w:szCs w:val="22"/>
        </w:rPr>
        <w:t xml:space="preserve">)その他（　</w:t>
      </w:r>
      <w:r w:rsidRPr="00D60A27">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550BAADE" w14:textId="77777777" w:rsidR="00607C0F" w:rsidRDefault="00607C0F" w:rsidP="00D27AD7">
      <w:pPr>
        <w:ind w:firstLineChars="50" w:firstLine="110"/>
        <w:rPr>
          <w:rFonts w:ascii="HGPｺﾞｼｯｸE" w:eastAsia="HGPｺﾞｼｯｸE" w:hAnsi="ＭＳ ゴシック"/>
          <w:bCs/>
          <w:sz w:val="22"/>
          <w:szCs w:val="22"/>
        </w:rPr>
      </w:pPr>
    </w:p>
    <w:p w14:paraId="3BA6E283" w14:textId="77777777" w:rsidR="0036002B" w:rsidRDefault="00E206AB" w:rsidP="00D27AD7">
      <w:pPr>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31</w:t>
      </w:r>
      <w:r w:rsidR="00D0152D">
        <w:rPr>
          <w:rFonts w:ascii="HGPｺﾞｼｯｸE" w:eastAsia="HGPｺﾞｼｯｸE" w:hAnsi="ＭＳ ゴシック" w:hint="eastAsia"/>
          <w:bCs/>
          <w:sz w:val="22"/>
          <w:szCs w:val="22"/>
        </w:rPr>
        <w:t xml:space="preserve">. </w:t>
      </w:r>
      <w:r w:rsidR="0036002B">
        <w:rPr>
          <w:rFonts w:ascii="HGPｺﾞｼｯｸE" w:eastAsia="HGPｺﾞｼｯｸE" w:hAnsi="ＭＳ ゴシック" w:hint="eastAsia"/>
          <w:bCs/>
          <w:sz w:val="22"/>
          <w:szCs w:val="22"/>
        </w:rPr>
        <w:t xml:space="preserve"> 定点医療機関について、困っている</w:t>
      </w:r>
      <w:ins w:id="14" w:author="中瀬 克己" w:date="2015-12-04T23:20:00Z">
        <w:r w:rsidR="0073365E">
          <w:rPr>
            <w:rFonts w:ascii="HGPｺﾞｼｯｸE" w:eastAsia="HGPｺﾞｼｯｸE" w:hAnsi="ＭＳ ゴシック" w:hint="eastAsia"/>
            <w:bCs/>
            <w:sz w:val="22"/>
            <w:szCs w:val="22"/>
          </w:rPr>
          <w:t>事</w:t>
        </w:r>
      </w:ins>
      <w:r w:rsidR="0036002B">
        <w:rPr>
          <w:rFonts w:ascii="HGPｺﾞｼｯｸE" w:eastAsia="HGPｺﾞｼｯｸE" w:hAnsi="ＭＳ ゴシック" w:hint="eastAsia"/>
          <w:bCs/>
          <w:sz w:val="22"/>
          <w:szCs w:val="22"/>
        </w:rPr>
        <w:t>はありますか</w:t>
      </w:r>
    </w:p>
    <w:p w14:paraId="0C4C8998" w14:textId="77777777" w:rsidR="0036002B" w:rsidRDefault="0036002B" w:rsidP="0036002B">
      <w:pPr>
        <w:ind w:firstLineChars="150" w:firstLine="33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(1)ない　　(2)定点の選択方法　</w:t>
      </w:r>
      <w:r w:rsidR="00D27AD7">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 xml:space="preserve">　(3)</w:t>
      </w:r>
      <w:r w:rsidR="00D27AD7">
        <w:rPr>
          <w:rFonts w:ascii="HGPｺﾞｼｯｸE" w:eastAsia="HGPｺﾞｼｯｸE" w:hAnsi="ＭＳ ゴシック" w:hint="eastAsia"/>
          <w:bCs/>
          <w:sz w:val="22"/>
          <w:szCs w:val="22"/>
        </w:rPr>
        <w:t>適切な</w:t>
      </w:r>
      <w:r>
        <w:rPr>
          <w:rFonts w:ascii="HGPｺﾞｼｯｸE" w:eastAsia="HGPｺﾞｼｯｸE" w:hAnsi="ＭＳ ゴシック" w:hint="eastAsia"/>
          <w:bCs/>
          <w:sz w:val="22"/>
          <w:szCs w:val="22"/>
        </w:rPr>
        <w:t>定点数</w:t>
      </w:r>
      <w:r w:rsidR="00D27AD7">
        <w:rPr>
          <w:rFonts w:ascii="HGPｺﾞｼｯｸE" w:eastAsia="HGPｺﾞｼｯｸE" w:hAnsi="ＭＳ ゴシック" w:hint="eastAsia"/>
          <w:bCs/>
          <w:sz w:val="22"/>
          <w:szCs w:val="22"/>
        </w:rPr>
        <w:t>の確保</w:t>
      </w:r>
      <w:r>
        <w:rPr>
          <w:rFonts w:ascii="HGPｺﾞｼｯｸE" w:eastAsia="HGPｺﾞｼｯｸE" w:hAnsi="ＭＳ ゴシック" w:hint="eastAsia"/>
          <w:bCs/>
          <w:sz w:val="22"/>
          <w:szCs w:val="22"/>
        </w:rPr>
        <w:t xml:space="preserve">　　　</w:t>
      </w:r>
    </w:p>
    <w:p w14:paraId="6F474310" w14:textId="77777777" w:rsidR="0036002B" w:rsidRDefault="0036002B" w:rsidP="0036002B">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(4)</w:t>
      </w:r>
      <w:r w:rsidR="00D27AD7">
        <w:rPr>
          <w:rFonts w:ascii="HGPｺﾞｼｯｸE" w:eastAsia="HGPｺﾞｼｯｸE" w:hAnsi="ＭＳ ゴシック" w:hint="eastAsia"/>
          <w:bCs/>
          <w:sz w:val="22"/>
          <w:szCs w:val="22"/>
        </w:rPr>
        <w:t>地理的空白地の解消等</w:t>
      </w:r>
      <w:r>
        <w:rPr>
          <w:rFonts w:ascii="HGPｺﾞｼｯｸE" w:eastAsia="HGPｺﾞｼｯｸE" w:hAnsi="ＭＳ ゴシック" w:hint="eastAsia"/>
          <w:bCs/>
          <w:sz w:val="22"/>
          <w:szCs w:val="22"/>
        </w:rPr>
        <w:t>望ましい定点医療機関の確保　　　(5)医師会等への調整</w:t>
      </w:r>
    </w:p>
    <w:p w14:paraId="1BE4BB85" w14:textId="77777777" w:rsidR="0036002B" w:rsidRDefault="0036002B" w:rsidP="0036002B">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(6)その他　具体的に（　</w:t>
      </w:r>
      <w:r w:rsidRPr="00E3397E">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30FA96CA" w14:textId="77777777" w:rsidR="00D27AD7" w:rsidRDefault="00E206AB" w:rsidP="00D27AD7">
      <w:pPr>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32</w:t>
      </w:r>
      <w:r w:rsidR="00D0152D">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性器の性感染症以外に、性行動の変容から</w:t>
      </w:r>
      <w:r w:rsidR="00D0152D">
        <w:rPr>
          <w:rFonts w:ascii="HGPｺﾞｼｯｸE" w:eastAsia="HGPｺﾞｼｯｸE" w:hAnsi="ＭＳ ゴシック" w:hint="eastAsia"/>
          <w:bCs/>
          <w:sz w:val="22"/>
          <w:szCs w:val="22"/>
        </w:rPr>
        <w:t>口腔咽頭の性感染症</w:t>
      </w:r>
      <w:r w:rsidR="00D27AD7">
        <w:rPr>
          <w:rFonts w:ascii="HGPｺﾞｼｯｸE" w:eastAsia="HGPｺﾞｼｯｸE" w:hAnsi="ＭＳ ゴシック" w:hint="eastAsia"/>
          <w:bCs/>
          <w:sz w:val="22"/>
          <w:szCs w:val="22"/>
        </w:rPr>
        <w:t>の報告があります。</w:t>
      </w:r>
      <w:del w:id="15" w:author="中瀬 克己" w:date="2015-12-04T23:22:00Z">
        <w:r w:rsidR="00D27AD7" w:rsidDel="0073365E">
          <w:rPr>
            <w:rFonts w:ascii="HGPｺﾞｼｯｸE" w:eastAsia="HGPｺﾞｼｯｸE" w:hAnsi="ＭＳ ゴシック" w:hint="eastAsia"/>
            <w:bCs/>
            <w:sz w:val="22"/>
            <w:szCs w:val="22"/>
          </w:rPr>
          <w:delText>正しい</w:delText>
        </w:r>
      </w:del>
      <w:r w:rsidR="00D27AD7">
        <w:rPr>
          <w:rFonts w:ascii="HGPｺﾞｼｯｸE" w:eastAsia="HGPｺﾞｼｯｸE" w:hAnsi="ＭＳ ゴシック" w:hint="eastAsia"/>
          <w:bCs/>
          <w:sz w:val="22"/>
          <w:szCs w:val="22"/>
        </w:rPr>
        <w:t>性感染症の</w:t>
      </w:r>
    </w:p>
    <w:p w14:paraId="18778313" w14:textId="77777777" w:rsidR="00D0152D" w:rsidRDefault="00D27AD7" w:rsidP="0073365E">
      <w:pPr>
        <w:ind w:firstLineChars="250" w:firstLine="55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発生動向の把握のために、口腔咽頭の性感染症の発生動向も調査すべきと思いますか</w:t>
      </w:r>
    </w:p>
    <w:p w14:paraId="3BEC3284" w14:textId="77777777" w:rsidR="00D0152D" w:rsidRDefault="00D0152D" w:rsidP="00D0152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(1)そう思う　　（2）そう思わない　　（3）判断できない</w:t>
      </w:r>
    </w:p>
    <w:p w14:paraId="47743BE2" w14:textId="4459D3E0" w:rsidR="00FB3A65" w:rsidRPr="00F068F5" w:rsidRDefault="00D0152D" w:rsidP="00FB3A65">
      <w:pPr>
        <w:rPr>
          <w:rFonts w:ascii="HGPｺﾞｼｯｸE" w:eastAsia="HGPｺﾞｼｯｸE" w:hAnsi="HGPｺﾞｼｯｸE"/>
          <w:sz w:val="22"/>
          <w:szCs w:val="22"/>
        </w:rPr>
      </w:pPr>
      <w:r>
        <w:rPr>
          <w:rFonts w:ascii="HGPｺﾞｼｯｸE" w:eastAsia="HGPｺﾞｼｯｸE" w:hAnsi="ＭＳ ゴシック" w:hint="eastAsia"/>
          <w:bCs/>
          <w:sz w:val="22"/>
          <w:szCs w:val="22"/>
        </w:rPr>
        <w:t>3</w:t>
      </w:r>
      <w:r w:rsidR="00E206AB">
        <w:rPr>
          <w:rFonts w:ascii="HGPｺﾞｼｯｸE" w:eastAsia="HGPｺﾞｼｯｸE" w:hAnsi="ＭＳ ゴシック" w:hint="eastAsia"/>
          <w:bCs/>
          <w:sz w:val="22"/>
          <w:szCs w:val="22"/>
        </w:rPr>
        <w:t>3</w:t>
      </w:r>
      <w:r>
        <w:rPr>
          <w:rFonts w:ascii="HGPｺﾞｼｯｸE" w:eastAsia="HGPｺﾞｼｯｸE" w:hAnsi="ＭＳ ゴシック" w:hint="eastAsia"/>
          <w:bCs/>
          <w:sz w:val="22"/>
          <w:szCs w:val="22"/>
        </w:rPr>
        <w:t xml:space="preserve">. </w:t>
      </w:r>
      <w:r w:rsidR="00FB3A65" w:rsidRPr="00F068F5">
        <w:rPr>
          <w:rFonts w:ascii="HGPｺﾞｼｯｸE" w:eastAsia="HGPｺﾞｼｯｸE" w:hAnsi="HGPｺﾞｼｯｸE" w:hint="eastAsia"/>
          <w:sz w:val="22"/>
          <w:szCs w:val="22"/>
        </w:rPr>
        <w:t>口腔を介した咽頭の性感染症の把握のために、性感染症定点医療機関に耳鼻科を追加することに</w:t>
      </w:r>
      <w:r w:rsidR="00FB3A65">
        <w:rPr>
          <w:rFonts w:ascii="HGPｺﾞｼｯｸE" w:eastAsia="HGPｺﾞｼｯｸE" w:hAnsi="HGPｺﾞｼｯｸE" w:hint="eastAsia"/>
          <w:sz w:val="22"/>
          <w:szCs w:val="22"/>
        </w:rPr>
        <w:t>ついて</w:t>
      </w:r>
    </w:p>
    <w:p w14:paraId="695416C8" w14:textId="77777777" w:rsidR="00FB3A65" w:rsidRDefault="00FB3A65" w:rsidP="00FB3A65">
      <w:pPr>
        <w:ind w:firstLineChars="100" w:firstLine="220"/>
        <w:rPr>
          <w:rFonts w:ascii="HGPｺﾞｼｯｸE" w:eastAsia="HGPｺﾞｼｯｸE" w:hAnsi="HGPｺﾞｼｯｸE" w:hint="eastAsia"/>
          <w:sz w:val="22"/>
          <w:szCs w:val="22"/>
        </w:rPr>
      </w:pPr>
      <w:r>
        <w:rPr>
          <w:rFonts w:ascii="HGPｺﾞｼｯｸE" w:eastAsia="HGPｺﾞｼｯｸE" w:hAnsi="HGPｺﾞｼｯｸE" w:hint="eastAsia"/>
          <w:sz w:val="22"/>
          <w:szCs w:val="22"/>
        </w:rPr>
        <w:t>(1)</w:t>
      </w:r>
      <w:r w:rsidRPr="00F068F5">
        <w:rPr>
          <w:rFonts w:ascii="HGPｺﾞｼｯｸE" w:eastAsia="HGPｺﾞｼｯｸE" w:hAnsi="HGPｺﾞｼｯｸE" w:hint="eastAsia"/>
          <w:sz w:val="22"/>
          <w:szCs w:val="22"/>
        </w:rPr>
        <w:t xml:space="preserve">賛成　　</w:t>
      </w:r>
      <w:r>
        <w:rPr>
          <w:rFonts w:ascii="HGPｺﾞｼｯｸE" w:eastAsia="HGPｺﾞｼｯｸE" w:hAnsi="HGPｺﾞｼｯｸE" w:hint="eastAsia"/>
          <w:sz w:val="22"/>
          <w:szCs w:val="22"/>
        </w:rPr>
        <w:t>(2)</w:t>
      </w:r>
      <w:r w:rsidRPr="00F068F5">
        <w:rPr>
          <w:rFonts w:ascii="HGPｺﾞｼｯｸE" w:eastAsia="HGPｺﾞｼｯｸE" w:hAnsi="HGPｺﾞｼｯｸE" w:hint="eastAsia"/>
          <w:sz w:val="22"/>
          <w:szCs w:val="22"/>
        </w:rPr>
        <w:t xml:space="preserve">どちらかと言えば賛成　</w:t>
      </w:r>
      <w:r>
        <w:rPr>
          <w:rFonts w:ascii="HGPｺﾞｼｯｸE" w:eastAsia="HGPｺﾞｼｯｸE" w:hAnsi="HGPｺﾞｼｯｸE" w:hint="eastAsia"/>
          <w:sz w:val="22"/>
          <w:szCs w:val="22"/>
        </w:rPr>
        <w:t xml:space="preserve"> </w:t>
      </w:r>
      <w:r w:rsidRPr="00F068F5">
        <w:rPr>
          <w:rFonts w:ascii="HGPｺﾞｼｯｸE" w:eastAsia="HGPｺﾞｼｯｸE" w:hAnsi="HGPｺﾞｼｯｸE" w:hint="eastAsia"/>
          <w:sz w:val="22"/>
          <w:szCs w:val="22"/>
        </w:rPr>
        <w:t>（</w:t>
      </w:r>
      <w:r>
        <w:rPr>
          <w:rFonts w:ascii="HGPｺﾞｼｯｸE" w:eastAsia="HGPｺﾞｼｯｸE" w:hAnsi="HGPｺﾞｼｯｸE" w:hint="eastAsia"/>
          <w:sz w:val="22"/>
          <w:szCs w:val="22"/>
        </w:rPr>
        <w:t>3</w:t>
      </w:r>
      <w:r w:rsidRPr="00F068F5">
        <w:rPr>
          <w:rFonts w:ascii="HGPｺﾞｼｯｸE" w:eastAsia="HGPｺﾞｼｯｸE" w:hAnsi="HGPｺﾞｼｯｸE" w:hint="eastAsia"/>
          <w:sz w:val="22"/>
          <w:szCs w:val="22"/>
        </w:rPr>
        <w:t xml:space="preserve">）反対　　</w:t>
      </w:r>
      <w:r>
        <w:rPr>
          <w:rFonts w:ascii="HGPｺﾞｼｯｸE" w:eastAsia="HGPｺﾞｼｯｸE" w:hAnsi="HGPｺﾞｼｯｸE" w:hint="eastAsia"/>
          <w:sz w:val="22"/>
          <w:szCs w:val="22"/>
        </w:rPr>
        <w:t>(4)</w:t>
      </w:r>
      <w:r w:rsidRPr="00F068F5">
        <w:rPr>
          <w:rFonts w:ascii="HGPｺﾞｼｯｸE" w:eastAsia="HGPｺﾞｼｯｸE" w:hAnsi="HGPｺﾞｼｯｸE" w:hint="eastAsia"/>
          <w:sz w:val="22"/>
          <w:szCs w:val="22"/>
        </w:rPr>
        <w:t xml:space="preserve">どちらかといえば反対　</w:t>
      </w:r>
      <w:r>
        <w:rPr>
          <w:rFonts w:ascii="HGPｺﾞｼｯｸE" w:eastAsia="HGPｺﾞｼｯｸE" w:hAnsi="HGPｺﾞｼｯｸE" w:hint="eastAsia"/>
          <w:sz w:val="22"/>
          <w:szCs w:val="22"/>
        </w:rPr>
        <w:t>(5)</w:t>
      </w:r>
      <w:r w:rsidRPr="00F068F5">
        <w:rPr>
          <w:rFonts w:ascii="HGPｺﾞｼｯｸE" w:eastAsia="HGPｺﾞｼｯｸE" w:hAnsi="HGPｺﾞｼｯｸE" w:hint="eastAsia"/>
          <w:sz w:val="22"/>
          <w:szCs w:val="22"/>
        </w:rPr>
        <w:t>判断できない</w:t>
      </w:r>
    </w:p>
    <w:p w14:paraId="4C97FD87" w14:textId="59FAF55C" w:rsidR="004F358E" w:rsidRPr="00FB3A65" w:rsidRDefault="00D27AD7" w:rsidP="00FB3A65">
      <w:pPr>
        <w:ind w:firstLineChars="100" w:firstLine="220"/>
        <w:rPr>
          <w:rFonts w:ascii="HGPｺﾞｼｯｸE" w:eastAsia="HGPｺﾞｼｯｸE" w:hAnsi="HGPｺﾞｼｯｸE"/>
          <w:sz w:val="22"/>
          <w:szCs w:val="22"/>
        </w:rPr>
      </w:pPr>
      <w:r>
        <w:rPr>
          <w:rFonts w:ascii="HGPｺﾞｼｯｸE" w:eastAsia="HGPｺﾞｼｯｸE" w:hAnsi="ＭＳ ゴシック" w:hint="eastAsia"/>
          <w:bCs/>
          <w:sz w:val="22"/>
          <w:szCs w:val="22"/>
        </w:rPr>
        <w:t>（選んだ</w:t>
      </w:r>
      <w:r w:rsidR="00D0152D">
        <w:rPr>
          <w:rFonts w:ascii="HGPｺﾞｼｯｸE" w:eastAsia="HGPｺﾞｼｯｸE" w:hAnsi="ＭＳ ゴシック" w:hint="eastAsia"/>
          <w:bCs/>
          <w:sz w:val="22"/>
          <w:szCs w:val="22"/>
        </w:rPr>
        <w:t>理由</w:t>
      </w:r>
      <w:r>
        <w:rPr>
          <w:rFonts w:ascii="HGPｺﾞｼｯｸE" w:eastAsia="HGPｺﾞｼｯｸE" w:hAnsi="ＭＳ ゴシック" w:hint="eastAsia"/>
          <w:bCs/>
          <w:sz w:val="22"/>
          <w:szCs w:val="22"/>
        </w:rPr>
        <w:t xml:space="preserve">　　　　　　　　　　　　　　　　　　　　　　　　　　　　　　　　　　　　　　　　　</w:t>
      </w:r>
      <w:r w:rsidR="00D0152D">
        <w:rPr>
          <w:rFonts w:ascii="HGPｺﾞｼｯｸE" w:eastAsia="HGPｺﾞｼｯｸE" w:hAnsi="ＭＳ ゴシック" w:hint="eastAsia"/>
          <w:bCs/>
          <w:sz w:val="22"/>
          <w:szCs w:val="22"/>
        </w:rPr>
        <w:t xml:space="preserve">　　　　　　　　</w:t>
      </w:r>
      <w:r w:rsidR="004F358E">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 xml:space="preserve">　　</w:t>
      </w:r>
      <w:r w:rsidR="00D0152D">
        <w:rPr>
          <w:rFonts w:ascii="HGPｺﾞｼｯｸE" w:eastAsia="HGPｺﾞｼｯｸE" w:hAnsi="ＭＳ ゴシック" w:hint="eastAsia"/>
          <w:bCs/>
          <w:sz w:val="22"/>
          <w:szCs w:val="22"/>
        </w:rPr>
        <w:t>）</w:t>
      </w:r>
    </w:p>
    <w:p w14:paraId="7DE6084B" w14:textId="77777777" w:rsidR="00BD3774" w:rsidRDefault="00E206AB" w:rsidP="00BD3774">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34</w:t>
      </w:r>
      <w:r w:rsidR="00BD3774">
        <w:rPr>
          <w:rFonts w:ascii="HGPｺﾞｼｯｸE" w:eastAsia="HGPｺﾞｼｯｸE" w:hAnsi="ＭＳ ゴシック" w:hint="eastAsia"/>
          <w:bCs/>
          <w:sz w:val="22"/>
          <w:szCs w:val="22"/>
        </w:rPr>
        <w:t>.  耳鼻科定点のために必要な事は</w:t>
      </w:r>
      <w:r w:rsidR="00607C0F">
        <w:rPr>
          <w:rFonts w:ascii="HGPｺﾞｼｯｸE" w:eastAsia="HGPｺﾞｼｯｸE" w:hAnsi="ＭＳ ゴシック" w:hint="eastAsia"/>
          <w:bCs/>
          <w:sz w:val="22"/>
          <w:szCs w:val="22"/>
        </w:rPr>
        <w:t>なんだと思いますか　該当するものすべてに○をつけてください</w:t>
      </w:r>
    </w:p>
    <w:p w14:paraId="7CD926CB" w14:textId="77777777" w:rsidR="00607C0F" w:rsidRDefault="00607C0F" w:rsidP="00BD3774">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(1)予算　　</w:t>
      </w:r>
      <w:r w:rsidR="00E206AB">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(2)施設　　(3)技術　　(4)担当者等人手　　（5）その他（　　　　　　　　　　　　　　　　　　　　　　）</w:t>
      </w:r>
    </w:p>
    <w:p w14:paraId="31B23C33" w14:textId="77777777" w:rsidR="00D27AD7" w:rsidRDefault="00E206AB" w:rsidP="00D27AD7">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35</w:t>
      </w:r>
      <w:r w:rsidR="00D27AD7">
        <w:rPr>
          <w:rFonts w:ascii="HGPｺﾞｼｯｸE" w:eastAsia="HGPｺﾞｼｯｸE" w:hAnsi="ＭＳ ゴシック" w:hint="eastAsia"/>
          <w:bCs/>
          <w:sz w:val="22"/>
          <w:szCs w:val="22"/>
        </w:rPr>
        <w:t xml:space="preserve">. </w:t>
      </w:r>
      <w:r w:rsidR="00BD3774">
        <w:rPr>
          <w:rFonts w:ascii="HGPｺﾞｼｯｸE" w:eastAsia="HGPｺﾞｼｯｸE" w:hAnsi="ＭＳ ゴシック" w:hint="eastAsia"/>
          <w:bCs/>
          <w:sz w:val="22"/>
          <w:szCs w:val="22"/>
        </w:rPr>
        <w:t xml:space="preserve">　世界的に淋菌の耐性菌が問題になっていますが、国内でも治療薬の高度耐性淋菌がみられているのを</w:t>
      </w:r>
    </w:p>
    <w:p w14:paraId="1DBC2D26" w14:textId="77777777" w:rsidR="00BD3774" w:rsidRDefault="00BD3774" w:rsidP="00D27AD7">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御存知でしたか</w:t>
      </w:r>
      <w:hyperlink r:id="rId11" w:history="1">
        <w:r w:rsidRPr="00D03886">
          <w:rPr>
            <w:rStyle w:val="aa"/>
            <w:rFonts w:ascii="HGPｺﾞｼｯｸE" w:eastAsia="HGPｺﾞｼｯｸE" w:hAnsi="ＭＳ ゴシック"/>
            <w:bCs/>
            <w:sz w:val="22"/>
            <w:szCs w:val="22"/>
          </w:rPr>
          <w:t>http://idsc.nih.go.jp/iasr/31/362/kj3624.html</w:t>
        </w:r>
      </w:hyperlink>
    </w:p>
    <w:p w14:paraId="571CBC42" w14:textId="77777777" w:rsidR="00BD3774" w:rsidRDefault="00BD3774" w:rsidP="00D27AD7">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(1)知っていた　　(2)知らなった　　</w:t>
      </w:r>
    </w:p>
    <w:p w14:paraId="046F0553" w14:textId="77777777" w:rsidR="00BD3774" w:rsidRDefault="00BD3774" w:rsidP="00D27AD7">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w:t>
      </w:r>
      <w:r w:rsidR="00E206AB">
        <w:rPr>
          <w:rFonts w:ascii="HGPｺﾞｼｯｸE" w:eastAsia="HGPｺﾞｼｯｸE" w:hAnsi="ＭＳ ゴシック" w:hint="eastAsia"/>
          <w:bCs/>
          <w:sz w:val="22"/>
          <w:szCs w:val="22"/>
        </w:rPr>
        <w:t>6</w:t>
      </w:r>
      <w:r>
        <w:rPr>
          <w:rFonts w:ascii="HGPｺﾞｼｯｸE" w:eastAsia="HGPｺﾞｼｯｸE" w:hAnsi="ＭＳ ゴシック" w:hint="eastAsia"/>
          <w:bCs/>
          <w:sz w:val="22"/>
          <w:szCs w:val="22"/>
        </w:rPr>
        <w:t>.  淋菌感染症は、全身の関節に炎症を起こすなど、性器にとどまらず、全身の感染症や新生児の失明につな</w:t>
      </w:r>
    </w:p>
    <w:p w14:paraId="322BF05C" w14:textId="77777777" w:rsidR="00BD3774" w:rsidRDefault="00BD3774" w:rsidP="00BD3774">
      <w:pPr>
        <w:ind w:firstLineChars="300" w:firstLine="66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がる可能性もある疾患です。今は、全国の性感染症サーベイランスからは、淋菌の耐性菌の発生動向調査</w:t>
      </w:r>
    </w:p>
    <w:p w14:paraId="5AB0BD88" w14:textId="77777777" w:rsidR="00BD3774" w:rsidRDefault="00BD3774" w:rsidP="00BD3774">
      <w:pPr>
        <w:ind w:firstLineChars="300" w:firstLine="66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が対応できていません。高度耐性淋菌のサーベイランスのために、難治性淋菌患者等を対象とするなど</w:t>
      </w:r>
    </w:p>
    <w:p w14:paraId="4963E884" w14:textId="77777777" w:rsidR="00BD3774" w:rsidRDefault="00BD3774" w:rsidP="00BD3774">
      <w:pPr>
        <w:ind w:firstLineChars="300" w:firstLine="66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の、性感染症病原体定点を追加することについてどうお考えですか</w:t>
      </w:r>
    </w:p>
    <w:p w14:paraId="18DBEF31" w14:textId="77777777" w:rsidR="00607C0F" w:rsidRDefault="00BD3774" w:rsidP="00607C0F">
      <w:pPr>
        <w:ind w:left="440" w:hangingChars="200" w:hanging="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(1)賛成　　（2）どちらかと言えば賛成　　(3)どちらかと言えば反対　（4）反対　　(5)判断できない</w:t>
      </w:r>
    </w:p>
    <w:p w14:paraId="4873D91B" w14:textId="77777777" w:rsidR="00BD3774" w:rsidRDefault="00BD3774" w:rsidP="00607C0F">
      <w:pPr>
        <w:ind w:leftChars="200" w:left="420" w:firstLineChars="100" w:firstLine="2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（選んだ理由　</w:t>
      </w:r>
      <w:r w:rsidRPr="001B371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1F5CC464" w14:textId="77777777" w:rsidR="001B3712" w:rsidRDefault="001B3712" w:rsidP="001B371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37.  性感染症の行政検診は、地方衛生研究所で検査していますか</w:t>
      </w:r>
    </w:p>
    <w:p w14:paraId="44E6F32A" w14:textId="77777777" w:rsidR="001B3712" w:rsidRDefault="001B3712" w:rsidP="001B371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（1）全て自前で検査している　　（2</w:t>
      </w:r>
      <w:r>
        <w:rPr>
          <w:rFonts w:ascii="HGPｺﾞｼｯｸE" w:eastAsia="HGPｺﾞｼｯｸE" w:hAnsi="ＭＳ ゴシック"/>
          <w:bCs/>
          <w:sz w:val="22"/>
          <w:szCs w:val="22"/>
        </w:rPr>
        <w:t>）</w:t>
      </w:r>
      <w:r>
        <w:rPr>
          <w:rFonts w:ascii="HGPｺﾞｼｯｸE" w:eastAsia="HGPｺﾞｼｯｸE" w:hAnsi="ＭＳ ゴシック" w:hint="eastAsia"/>
          <w:bCs/>
          <w:sz w:val="22"/>
          <w:szCs w:val="22"/>
        </w:rPr>
        <w:t>全く検査していない　　　（3）部分的に検査している（具体的に　数で振り</w:t>
      </w:r>
    </w:p>
    <w:p w14:paraId="6B0B6CFE" w14:textId="77777777" w:rsidR="001B3712" w:rsidRDefault="001B3712" w:rsidP="001B3712">
      <w:pPr>
        <w:ind w:firstLineChars="400" w:firstLine="88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分けるか、疾患単位で振り分けるか等　</w:t>
      </w:r>
      <w:r w:rsidRPr="001B371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30614B34" w14:textId="77777777" w:rsidR="00BD3774" w:rsidRPr="001B3712" w:rsidRDefault="001B3712" w:rsidP="00BD3774">
      <w:pPr>
        <w:ind w:firstLineChars="300" w:firstLine="660"/>
        <w:rPr>
          <w:rFonts w:ascii="HGPｺﾞｼｯｸE" w:eastAsia="HGPｺﾞｼｯｸE" w:hAnsi="ＭＳ ゴシック"/>
          <w:bCs/>
          <w:sz w:val="22"/>
          <w:szCs w:val="22"/>
        </w:rPr>
      </w:pPr>
      <w:r>
        <w:rPr>
          <w:rFonts w:ascii="HGPｺﾞｼｯｸE" w:eastAsia="HGPｺﾞｼｯｸE"/>
          <w:noProof/>
          <w:sz w:val="22"/>
          <w:szCs w:val="22"/>
        </w:rPr>
        <mc:AlternateContent>
          <mc:Choice Requires="wps">
            <w:drawing>
              <wp:anchor distT="0" distB="0" distL="114300" distR="114300" simplePos="0" relativeHeight="251680768" behindDoc="0" locked="0" layoutInCell="1" allowOverlap="1" wp14:anchorId="6F81C725" wp14:editId="60C1DB70">
                <wp:simplePos x="0" y="0"/>
                <wp:positionH relativeFrom="column">
                  <wp:posOffset>-38100</wp:posOffset>
                </wp:positionH>
                <wp:positionV relativeFrom="paragraph">
                  <wp:posOffset>137160</wp:posOffset>
                </wp:positionV>
                <wp:extent cx="6701155" cy="273685"/>
                <wp:effectExtent l="0" t="0" r="23495" b="1206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29745249" w14:textId="77777777" w:rsidR="00107776" w:rsidRDefault="00107776" w:rsidP="0036002B">
                            <w:pPr>
                              <w:jc w:val="center"/>
                            </w:pPr>
                            <w:r>
                              <w:rPr>
                                <w:rFonts w:ascii="HGPｺﾞｼｯｸE" w:eastAsia="HGPｺﾞｼｯｸE" w:hAnsi="ＭＳ ゴシック" w:hint="eastAsia"/>
                                <w:bCs/>
                                <w:sz w:val="22"/>
                                <w:szCs w:val="22"/>
                              </w:rPr>
                              <w:t>◇ご回答者と、所属について◇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2" o:spid="_x0000_s1033" type="#_x0000_t202" style="position:absolute;left:0;text-align:left;margin-left:-2.95pt;margin-top:10.8pt;width:527.65pt;height:21.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" fillcolor="#1c1a10 [334]" strokecolor="#0d0d0d [3069]">
                <v:textbox>
                  <w:txbxContent>
                    <w:p w14:paraId="29745249" w14:textId="77777777" w:rsidR="00107776" w:rsidRDefault="00107776" w:rsidP="0036002B">
                      <w:pPr>
                        <w:jc w:val="center"/>
                      </w:pPr>
                      <w:r>
                        <w:rPr>
                          <w:rFonts w:ascii="HGPｺﾞｼｯｸE" w:eastAsia="HGPｺﾞｼｯｸE" w:hAnsi="ＭＳ ゴシック" w:hint="eastAsia"/>
                          <w:bCs/>
                          <w:sz w:val="22"/>
                          <w:szCs w:val="22"/>
                        </w:rPr>
                        <w:t>◇ご回答者と、所属について◇</w:t>
                      </w:r>
                    </w:p>
                  </w:txbxContent>
                </v:textbox>
              </v:shape>
            </w:pict>
          </mc:Fallback>
        </mc:AlternateContent>
      </w:r>
    </w:p>
    <w:p w14:paraId="1F8ED858" w14:textId="77777777" w:rsidR="001B3712" w:rsidRDefault="001B3712" w:rsidP="001B3712">
      <w:pPr>
        <w:ind w:firstLineChars="50" w:firstLine="110"/>
        <w:rPr>
          <w:rFonts w:ascii="HGPｺﾞｼｯｸE" w:eastAsia="HGPｺﾞｼｯｸE"/>
          <w:sz w:val="22"/>
          <w:szCs w:val="22"/>
        </w:rPr>
      </w:pPr>
    </w:p>
    <w:p w14:paraId="460E6243" w14:textId="0BA3AA2F" w:rsidR="00607C0F" w:rsidRDefault="001B3712" w:rsidP="001B3712">
      <w:pPr>
        <w:ind w:firstLineChars="50" w:firstLine="110"/>
        <w:rPr>
          <w:rFonts w:ascii="HGPｺﾞｼｯｸE" w:eastAsia="HGPｺﾞｼｯｸE"/>
          <w:sz w:val="22"/>
          <w:szCs w:val="22"/>
        </w:rPr>
      </w:pPr>
      <w:r>
        <w:rPr>
          <w:rFonts w:ascii="HGPｺﾞｼｯｸE" w:eastAsia="HGPｺﾞｼｯｸE" w:hint="eastAsia"/>
          <w:sz w:val="22"/>
          <w:szCs w:val="22"/>
        </w:rPr>
        <w:t xml:space="preserve">38.自治体名（　</w:t>
      </w:r>
      <w:r w:rsidRPr="00D75CA0">
        <w:rPr>
          <w:rFonts w:ascii="HGPｺﾞｼｯｸE" w:eastAsia="HGPｺﾞｼｯｸE" w:hint="eastAsia"/>
          <w:sz w:val="22"/>
          <w:szCs w:val="22"/>
          <w:u w:val="single"/>
        </w:rPr>
        <w:t xml:space="preserve">　　　　　　　　　　　</w:t>
      </w:r>
      <w:r>
        <w:rPr>
          <w:rFonts w:ascii="HGPｺﾞｼｯｸE" w:eastAsia="HGPｺﾞｼｯｸE" w:hint="eastAsia"/>
          <w:sz w:val="22"/>
          <w:szCs w:val="22"/>
        </w:rPr>
        <w:t>）①都道府県　　②政令市　　③保健所設置市　　④特別区</w:t>
      </w:r>
    </w:p>
    <w:p w14:paraId="30DC8A52" w14:textId="77777777" w:rsidR="0036002B" w:rsidRDefault="00E206AB" w:rsidP="001B3712">
      <w:pPr>
        <w:ind w:firstLineChars="50" w:firstLine="110"/>
        <w:rPr>
          <w:rFonts w:ascii="HGPｺﾞｼｯｸE" w:eastAsia="HGPｺﾞｼｯｸE"/>
          <w:sz w:val="22"/>
          <w:szCs w:val="22"/>
        </w:rPr>
      </w:pPr>
      <w:r>
        <w:rPr>
          <w:rFonts w:ascii="HGPｺﾞｼｯｸE" w:eastAsia="HGPｺﾞｼｯｸE" w:hint="eastAsia"/>
          <w:sz w:val="22"/>
          <w:szCs w:val="22"/>
        </w:rPr>
        <w:t>3</w:t>
      </w:r>
      <w:r w:rsidR="001B3712">
        <w:rPr>
          <w:rFonts w:ascii="HGPｺﾞｼｯｸE" w:eastAsia="HGPｺﾞｼｯｸE" w:hint="eastAsia"/>
          <w:sz w:val="22"/>
          <w:szCs w:val="22"/>
        </w:rPr>
        <w:t>9</w:t>
      </w:r>
      <w:r w:rsidR="00D0152D">
        <w:rPr>
          <w:rFonts w:ascii="HGPｺﾞｼｯｸE" w:eastAsia="HGPｺﾞｼｯｸE" w:hint="eastAsia"/>
          <w:sz w:val="22"/>
          <w:szCs w:val="22"/>
        </w:rPr>
        <w:t>.</w:t>
      </w:r>
      <w:r w:rsidR="0036002B">
        <w:rPr>
          <w:rFonts w:ascii="HGPｺﾞｼｯｸE" w:eastAsia="HGPｺﾞｼｯｸE" w:hint="eastAsia"/>
          <w:sz w:val="22"/>
          <w:szCs w:val="22"/>
        </w:rPr>
        <w:t xml:space="preserve">　</w:t>
      </w:r>
      <w:r w:rsidR="00D0152D">
        <w:rPr>
          <w:rFonts w:ascii="HGPｺﾞｼｯｸE" w:eastAsia="HGPｺﾞｼｯｸE" w:hint="eastAsia"/>
          <w:sz w:val="22"/>
          <w:szCs w:val="22"/>
        </w:rPr>
        <w:t>回答者の</w:t>
      </w:r>
      <w:r w:rsidR="0036002B">
        <w:rPr>
          <w:rFonts w:ascii="HGPｺﾞｼｯｸE" w:eastAsia="HGPｺﾞｼｯｸE" w:hint="eastAsia"/>
          <w:sz w:val="22"/>
          <w:szCs w:val="22"/>
        </w:rPr>
        <w:t>性感染症以外の担当業務について教えて下さい　該当するものに○をつけて下さい</w:t>
      </w:r>
    </w:p>
    <w:p w14:paraId="17B3276F" w14:textId="77777777" w:rsidR="0036002B" w:rsidRDefault="0036002B" w:rsidP="0036002B">
      <w:pPr>
        <w:rPr>
          <w:rFonts w:ascii="HGPｺﾞｼｯｸE" w:eastAsia="HGPｺﾞｼｯｸE"/>
          <w:sz w:val="22"/>
          <w:szCs w:val="22"/>
        </w:rPr>
      </w:pPr>
      <w:r>
        <w:rPr>
          <w:rFonts w:ascii="HGPｺﾞｼｯｸE" w:eastAsia="HGPｺﾞｼｯｸE" w:hint="eastAsia"/>
          <w:sz w:val="22"/>
          <w:szCs w:val="22"/>
        </w:rPr>
        <w:t xml:space="preserve">　　　(1)小児科・内科定点感染症　　　　　(2)全数報告感染症（４類感染症、３類、２類、１類、新型、指定）</w:t>
      </w:r>
    </w:p>
    <w:p w14:paraId="4EFC9747" w14:textId="77777777" w:rsidR="0036002B" w:rsidRPr="004530AD" w:rsidRDefault="0036002B" w:rsidP="0036002B">
      <w:pPr>
        <w:rPr>
          <w:rFonts w:ascii="HGPｺﾞｼｯｸE" w:eastAsia="HGPｺﾞｼｯｸE"/>
          <w:sz w:val="22"/>
          <w:szCs w:val="22"/>
        </w:rPr>
      </w:pPr>
      <w:r>
        <w:rPr>
          <w:rFonts w:ascii="HGPｺﾞｼｯｸE" w:eastAsia="HGPｺﾞｼｯｸE" w:hint="eastAsia"/>
          <w:sz w:val="22"/>
          <w:szCs w:val="22"/>
        </w:rPr>
        <w:t xml:space="preserve">　　　(3)その他定点感染症（眼科、基幹）　(4)検査業務（具体的に</w:t>
      </w:r>
      <w:r w:rsidRPr="004530AD">
        <w:rPr>
          <w:rFonts w:ascii="HGPｺﾞｼｯｸE" w:eastAsia="HGPｺﾞｼｯｸE" w:hint="eastAsia"/>
          <w:sz w:val="22"/>
          <w:szCs w:val="22"/>
        </w:rPr>
        <w:t xml:space="preserve">　</w:t>
      </w:r>
      <w:r w:rsidRPr="00D75CA0">
        <w:rPr>
          <w:rFonts w:ascii="HGPｺﾞｼｯｸE" w:eastAsia="HGPｺﾞｼｯｸE" w:hint="eastAsia"/>
          <w:sz w:val="22"/>
          <w:szCs w:val="22"/>
          <w:u w:val="single"/>
        </w:rPr>
        <w:t xml:space="preserve">　　　　　　　　　　　　　　　　　　　　　　　　　　</w:t>
      </w:r>
      <w:r>
        <w:rPr>
          <w:rFonts w:ascii="HGPｺﾞｼｯｸE" w:eastAsia="HGPｺﾞｼｯｸE" w:hint="eastAsia"/>
          <w:sz w:val="22"/>
          <w:szCs w:val="22"/>
        </w:rPr>
        <w:t>）</w:t>
      </w:r>
    </w:p>
    <w:p w14:paraId="4B446359" w14:textId="77777777" w:rsidR="0036002B" w:rsidRPr="004530AD" w:rsidRDefault="0036002B" w:rsidP="0036002B">
      <w:pPr>
        <w:rPr>
          <w:rFonts w:ascii="HGPｺﾞｼｯｸE" w:eastAsia="HGPｺﾞｼｯｸE"/>
          <w:sz w:val="22"/>
          <w:szCs w:val="22"/>
        </w:rPr>
      </w:pPr>
      <w:r>
        <w:rPr>
          <w:rFonts w:ascii="HGPｺﾞｼｯｸE" w:eastAsia="HGPｺﾞｼｯｸE" w:hint="eastAsia"/>
          <w:sz w:val="22"/>
          <w:szCs w:val="22"/>
        </w:rPr>
        <w:t xml:space="preserve">　　　（5）その他　（具体的に　</w:t>
      </w:r>
      <w:r w:rsidRPr="00D75CA0">
        <w:rPr>
          <w:rFonts w:ascii="HGPｺﾞｼｯｸE" w:eastAsia="HGPｺﾞｼｯｸE" w:hint="eastAsia"/>
          <w:sz w:val="22"/>
          <w:szCs w:val="22"/>
          <w:u w:val="single"/>
        </w:rPr>
        <w:t xml:space="preserve">　　　　　　　　　　　　　　　　　　　　　　　　　　　　　　　　　　　　　　　　　　　　　　　　　　　</w:t>
      </w:r>
      <w:r>
        <w:rPr>
          <w:rFonts w:ascii="HGPｺﾞｼｯｸE" w:eastAsia="HGPｺﾞｼｯｸE" w:hint="eastAsia"/>
          <w:sz w:val="22"/>
          <w:szCs w:val="22"/>
        </w:rPr>
        <w:t>）</w:t>
      </w:r>
    </w:p>
    <w:p w14:paraId="19A41E08" w14:textId="77777777" w:rsidR="0036002B" w:rsidRDefault="001B3712" w:rsidP="0036002B">
      <w:pPr>
        <w:rPr>
          <w:rFonts w:ascii="HGPｺﾞｼｯｸE" w:eastAsia="HGPｺﾞｼｯｸE"/>
          <w:sz w:val="22"/>
          <w:szCs w:val="22"/>
        </w:rPr>
      </w:pPr>
      <w:r>
        <w:rPr>
          <w:rFonts w:ascii="HGPｺﾞｼｯｸE" w:eastAsia="HGPｺﾞｼｯｸE" w:hint="eastAsia"/>
          <w:sz w:val="22"/>
          <w:szCs w:val="22"/>
        </w:rPr>
        <w:t>40</w:t>
      </w:r>
      <w:r w:rsidR="00D0152D">
        <w:rPr>
          <w:rFonts w:ascii="HGPｺﾞｼｯｸE" w:eastAsia="HGPｺﾞｼｯｸE" w:hint="eastAsia"/>
          <w:sz w:val="22"/>
          <w:szCs w:val="22"/>
        </w:rPr>
        <w:t>.</w:t>
      </w:r>
      <w:r w:rsidR="0036002B">
        <w:rPr>
          <w:rFonts w:ascii="HGPｺﾞｼｯｸE" w:eastAsia="HGPｺﾞｼｯｸE" w:hint="eastAsia"/>
          <w:sz w:val="22"/>
          <w:szCs w:val="22"/>
        </w:rPr>
        <w:t xml:space="preserve">　職種①薬剤師　②獣医師　③検査技師　④事務　⑤保健師　⑥看護師　⑦医師　⑧その他（　　　　　　　）</w:t>
      </w:r>
    </w:p>
    <w:p w14:paraId="4820E46F" w14:textId="32222617" w:rsidR="0036002B" w:rsidRDefault="001B3712" w:rsidP="0036002B">
      <w:pPr>
        <w:rPr>
          <w:rFonts w:ascii="HGPｺﾞｼｯｸE" w:eastAsia="HGPｺﾞｼｯｸE"/>
          <w:sz w:val="22"/>
          <w:szCs w:val="22"/>
        </w:rPr>
      </w:pPr>
      <w:r>
        <w:rPr>
          <w:rFonts w:ascii="HGPｺﾞｼｯｸE" w:eastAsia="HGPｺﾞｼｯｸE" w:hint="eastAsia"/>
          <w:sz w:val="22"/>
          <w:szCs w:val="22"/>
        </w:rPr>
        <w:t>41</w:t>
      </w:r>
      <w:r w:rsidR="00D0152D">
        <w:rPr>
          <w:rFonts w:ascii="HGPｺﾞｼｯｸE" w:eastAsia="HGPｺﾞｼｯｸE" w:hint="eastAsia"/>
          <w:sz w:val="22"/>
          <w:szCs w:val="22"/>
        </w:rPr>
        <w:t>.</w:t>
      </w:r>
      <w:r w:rsidR="0036002B">
        <w:rPr>
          <w:rFonts w:ascii="HGPｺﾞｼｯｸE" w:eastAsia="HGPｺﾞｼｯｸE" w:hint="eastAsia"/>
          <w:sz w:val="22"/>
          <w:szCs w:val="22"/>
        </w:rPr>
        <w:t xml:space="preserve">  27年度末でのご</w:t>
      </w:r>
      <w:r w:rsidR="00FB3A65">
        <w:rPr>
          <w:rFonts w:ascii="HGPｺﾞｼｯｸE" w:eastAsia="HGPｺﾞｼｯｸE" w:hint="eastAsia"/>
          <w:sz w:val="22"/>
          <w:szCs w:val="22"/>
        </w:rPr>
        <w:t>性感染症担当</w:t>
      </w:r>
      <w:bookmarkStart w:id="16" w:name="_GoBack"/>
      <w:bookmarkEnd w:id="16"/>
      <w:r w:rsidR="0036002B">
        <w:rPr>
          <w:rFonts w:ascii="HGPｺﾞｼｯｸE" w:eastAsia="HGPｺﾞｼｯｸE" w:hint="eastAsia"/>
          <w:sz w:val="22"/>
          <w:szCs w:val="22"/>
        </w:rPr>
        <w:t>年数　①２年未満　　②2-4年　　③5-9年　　④10年以上</w:t>
      </w:r>
    </w:p>
    <w:p w14:paraId="30E853C3" w14:textId="77777777" w:rsidR="0036002B" w:rsidRPr="004530AD" w:rsidRDefault="001B3712" w:rsidP="0036002B">
      <w:pPr>
        <w:rPr>
          <w:rFonts w:ascii="HGPｺﾞｼｯｸE" w:eastAsia="HGPｺﾞｼｯｸE"/>
          <w:sz w:val="22"/>
          <w:szCs w:val="22"/>
        </w:rPr>
      </w:pPr>
      <w:r>
        <w:rPr>
          <w:rFonts w:ascii="HGPｺﾞｼｯｸE" w:eastAsia="HGPｺﾞｼｯｸE" w:hint="eastAsia"/>
          <w:sz w:val="22"/>
          <w:szCs w:val="22"/>
        </w:rPr>
        <w:t>42</w:t>
      </w:r>
      <w:r w:rsidR="0036002B">
        <w:rPr>
          <w:rFonts w:ascii="HGPｺﾞｼｯｸE" w:eastAsia="HGPｺﾞｼｯｸE" w:hint="eastAsia"/>
          <w:sz w:val="22"/>
          <w:szCs w:val="22"/>
        </w:rPr>
        <w:t xml:space="preserve">.　 回答者の氏名と連絡先（出来ればEメール　</w:t>
      </w:r>
      <w:r w:rsidR="0036002B" w:rsidRPr="00756816">
        <w:rPr>
          <w:rFonts w:ascii="HGPｺﾞｼｯｸE" w:eastAsia="HGPｺﾞｼｯｸE" w:hint="eastAsia"/>
          <w:sz w:val="22"/>
          <w:szCs w:val="22"/>
          <w:u w:val="single"/>
        </w:rPr>
        <w:t xml:space="preserve">　　　　　　　　　　　　　　　　　　　　　　　　　　　　　　　　　　　　</w:t>
      </w:r>
      <w:r w:rsidR="0036002B">
        <w:rPr>
          <w:rFonts w:ascii="HGPｺﾞｼｯｸE" w:eastAsia="HGPｺﾞｼｯｸE" w:hint="eastAsia"/>
          <w:sz w:val="22"/>
          <w:szCs w:val="22"/>
        </w:rPr>
        <w:t xml:space="preserve">　）</w:t>
      </w:r>
    </w:p>
    <w:p w14:paraId="5BE226B8" w14:textId="77777777" w:rsidR="0036002B" w:rsidRDefault="0036002B" w:rsidP="0036002B">
      <w:pPr>
        <w:ind w:left="880" w:hangingChars="400" w:hanging="880"/>
        <w:rPr>
          <w:rFonts w:ascii="HGPｺﾞｼｯｸE" w:eastAsia="HGPｺﾞｼｯｸE"/>
          <w:sz w:val="22"/>
          <w:szCs w:val="22"/>
        </w:rPr>
      </w:pPr>
      <w:r>
        <w:rPr>
          <w:rFonts w:ascii="HGPｺﾞｼｯｸE" w:eastAsia="HGPｺﾞｼｯｸE" w:hint="eastAsia"/>
          <w:sz w:val="22"/>
          <w:szCs w:val="22"/>
        </w:rPr>
        <w:lastRenderedPageBreak/>
        <w:t xml:space="preserve">　　　　　　　年末のお忙しいところ恐縮ですけれど、回答期限までのご回答のほどお願い申し上げます</w:t>
      </w:r>
    </w:p>
    <w:p w14:paraId="0DF45A9B" w14:textId="77777777" w:rsidR="0036002B" w:rsidRDefault="0036002B" w:rsidP="0036002B">
      <w:pPr>
        <w:rPr>
          <w:rFonts w:ascii="HGPｺﾞｼｯｸE" w:eastAsia="HGPｺﾞｼｯｸE"/>
          <w:sz w:val="22"/>
          <w:szCs w:val="22"/>
        </w:rPr>
      </w:pPr>
      <w:r>
        <w:rPr>
          <w:rFonts w:ascii="HGPｺﾞｼｯｸE" w:eastAsia="HGPｺﾞｼｯｸE" w:hint="eastAsia"/>
          <w:sz w:val="22"/>
          <w:szCs w:val="22"/>
        </w:rPr>
        <w:t xml:space="preserve">　　　　　　　　　　　　　　　　回答期限　　　平成27年12月</w:t>
      </w:r>
      <w:r w:rsidR="00607C0F">
        <w:rPr>
          <w:rFonts w:ascii="HGPｺﾞｼｯｸE" w:eastAsia="HGPｺﾞｼｯｸE" w:hint="eastAsia"/>
          <w:sz w:val="22"/>
          <w:szCs w:val="22"/>
        </w:rPr>
        <w:t>16</w:t>
      </w:r>
      <w:r>
        <w:rPr>
          <w:rFonts w:ascii="HGPｺﾞｼｯｸE" w:eastAsia="HGPｺﾞｼｯｸE" w:hint="eastAsia"/>
          <w:sz w:val="22"/>
          <w:szCs w:val="22"/>
        </w:rPr>
        <w:t>日（</w:t>
      </w:r>
      <w:r w:rsidR="00607C0F">
        <w:rPr>
          <w:rFonts w:ascii="HGPｺﾞｼｯｸE" w:eastAsia="HGPｺﾞｼｯｸE" w:hint="eastAsia"/>
          <w:sz w:val="22"/>
          <w:szCs w:val="22"/>
        </w:rPr>
        <w:t>水</w:t>
      </w:r>
      <w:r w:rsidR="00D0152D">
        <w:rPr>
          <w:rFonts w:ascii="HGPｺﾞｼｯｸE" w:eastAsia="HGPｺﾞｼｯｸE" w:hint="eastAsia"/>
          <w:sz w:val="22"/>
          <w:szCs w:val="22"/>
        </w:rPr>
        <w:t xml:space="preserve"> </w:t>
      </w:r>
      <w:r>
        <w:rPr>
          <w:rFonts w:ascii="HGPｺﾞｼｯｸE" w:eastAsia="HGPｺﾞｼｯｸE" w:hint="eastAsia"/>
          <w:sz w:val="22"/>
          <w:szCs w:val="22"/>
        </w:rPr>
        <w:t>）</w:t>
      </w:r>
    </w:p>
    <w:p w14:paraId="7244A627" w14:textId="77777777" w:rsidR="0036002B" w:rsidRPr="004530AD" w:rsidRDefault="00607C0F" w:rsidP="0036002B">
      <w:pPr>
        <w:rPr>
          <w:rFonts w:ascii="HGPｺﾞｼｯｸE" w:eastAsia="HGPｺﾞｼｯｸE"/>
          <w:sz w:val="22"/>
          <w:szCs w:val="22"/>
        </w:rPr>
      </w:pPr>
      <w:r>
        <w:rPr>
          <w:rFonts w:ascii="HGPｺﾞｼｯｸE" w:eastAsia="HGPｺﾞｼｯｸE" w:hint="eastAsia"/>
          <w:sz w:val="22"/>
          <w:szCs w:val="22"/>
        </w:rPr>
        <w:t xml:space="preserve">　　　　　　　　　　　　　　　　回答方法　　　</w:t>
      </w:r>
      <w:r w:rsidR="0036002B">
        <w:rPr>
          <w:rFonts w:ascii="HGPｺﾞｼｯｸE" w:eastAsia="HGPｺﾞｼｯｸE" w:hint="eastAsia"/>
          <w:sz w:val="22"/>
          <w:szCs w:val="22"/>
        </w:rPr>
        <w:t>ワード</w:t>
      </w:r>
      <w:r>
        <w:rPr>
          <w:rFonts w:ascii="HGPｺﾞｼｯｸE" w:eastAsia="HGPｺﾞｼｯｸE" w:hint="eastAsia"/>
          <w:sz w:val="22"/>
          <w:szCs w:val="22"/>
        </w:rPr>
        <w:t>で</w:t>
      </w:r>
      <w:r w:rsidR="0036002B">
        <w:rPr>
          <w:rFonts w:ascii="HGPｺﾞｼｯｸE" w:eastAsia="HGPｺﾞｼｯｸE" w:hint="eastAsia"/>
          <w:sz w:val="22"/>
          <w:szCs w:val="22"/>
        </w:rPr>
        <w:t>お願い致します</w:t>
      </w:r>
      <w:r>
        <w:rPr>
          <w:rFonts w:ascii="HGPｺﾞｼｯｸE" w:eastAsia="HGPｺﾞｼｯｸE" w:hint="eastAsia"/>
          <w:sz w:val="22"/>
          <w:szCs w:val="22"/>
        </w:rPr>
        <w:t>（Eメール）</w:t>
      </w:r>
    </w:p>
    <w:p w14:paraId="4EA708B3" w14:textId="4DFD2625" w:rsidR="0036002B" w:rsidRDefault="0036002B" w:rsidP="0036002B">
      <w:r>
        <w:rPr>
          <w:rFonts w:ascii="HGPｺﾞｼｯｸE" w:eastAsia="HGPｺﾞｼｯｸE" w:hint="eastAsia"/>
          <w:sz w:val="22"/>
          <w:szCs w:val="22"/>
        </w:rPr>
        <w:t xml:space="preserve">　　　　　　　　　　　　　　　　回答先　　　　　事務担当委託者　　　</w:t>
      </w:r>
      <w:r w:rsidR="00607C0F">
        <w:rPr>
          <w:rFonts w:ascii="HGPｺﾞｼｯｸE" w:eastAsia="HGPｺﾞｼｯｸE" w:hint="eastAsia"/>
          <w:sz w:val="22"/>
          <w:szCs w:val="22"/>
        </w:rPr>
        <w:t xml:space="preserve">　</w:t>
      </w:r>
      <w:hyperlink r:id="rId12" w:history="1">
        <w:r w:rsidR="00FB3A65" w:rsidRPr="00A005AF">
          <w:rPr>
            <w:rStyle w:val="aa"/>
          </w:rPr>
          <w:t>sti.surveillance.strategy@gmail.com</w:t>
        </w:r>
      </w:hyperlink>
    </w:p>
    <w:p w14:paraId="79058F78" w14:textId="77777777" w:rsidR="0036002B" w:rsidRPr="00607C0F" w:rsidRDefault="001B3712" w:rsidP="00607C0F">
      <w:pPr>
        <w:rPr>
          <w:rFonts w:ascii="HGSｺﾞｼｯｸE" w:eastAsia="HGSｺﾞｼｯｸE" w:hAnsi="HGSｺﾞｼｯｸE"/>
          <w:sz w:val="22"/>
          <w:szCs w:val="22"/>
        </w:rPr>
      </w:pPr>
      <w:r>
        <w:rPr>
          <w:rFonts w:hint="eastAsia"/>
        </w:rPr>
        <w:t xml:space="preserve">　　　　　　　</w:t>
      </w:r>
      <w:r w:rsidR="00607C0F">
        <w:rPr>
          <w:rFonts w:hint="eastAsia"/>
        </w:rPr>
        <w:t xml:space="preserve">　　　</w:t>
      </w:r>
      <w:r w:rsidR="00607C0F" w:rsidRPr="00607C0F">
        <w:rPr>
          <w:rFonts w:ascii="HGSｺﾞｼｯｸE" w:eastAsia="HGSｺﾞｼｯｸE" w:hAnsi="HGSｺﾞｼｯｸE" w:hint="eastAsia"/>
        </w:rPr>
        <w:t xml:space="preserve">　</w:t>
      </w:r>
      <w:r>
        <w:rPr>
          <w:rFonts w:ascii="HGSｺﾞｼｯｸE" w:eastAsia="HGSｺﾞｼｯｸE" w:hAnsi="HGSｺﾞｼｯｸE" w:hint="eastAsia"/>
        </w:rPr>
        <w:t xml:space="preserve">（インターネット環境に無い等　　</w:t>
      </w:r>
      <w:r w:rsidR="00607C0F" w:rsidRPr="00607C0F">
        <w:rPr>
          <w:rFonts w:ascii="HGSｺﾞｼｯｸE" w:eastAsia="HGSｺﾞｼｯｸE" w:hAnsi="HGSｺﾞｼｯｸE" w:hint="eastAsia"/>
        </w:rPr>
        <w:t>文書の場合　　FAX　086－251－8926</w:t>
      </w:r>
      <w:r>
        <w:rPr>
          <w:rFonts w:ascii="HGSｺﾞｼｯｸE" w:eastAsia="HGSｺﾞｼｯｸE" w:hAnsi="HGSｺﾞｼｯｸE" w:hint="eastAsia"/>
        </w:rPr>
        <w:t>）</w:t>
      </w:r>
      <w:r w:rsidR="0036002B" w:rsidRPr="00607C0F">
        <w:rPr>
          <w:rFonts w:ascii="HGSｺﾞｼｯｸE" w:eastAsia="HGSｺﾞｼｯｸE" w:hAnsi="HGSｺﾞｼｯｸE" w:hint="eastAsia"/>
          <w:sz w:val="22"/>
          <w:szCs w:val="22"/>
        </w:rPr>
        <w:t xml:space="preserve">                                </w:t>
      </w:r>
    </w:p>
    <w:sectPr w:rsidR="0036002B" w:rsidRPr="00607C0F" w:rsidSect="00607C0F">
      <w:headerReference w:type="default" r:id="rId13"/>
      <w:pgSz w:w="11906" w:h="16838"/>
      <w:pgMar w:top="720" w:right="720" w:bottom="720" w:left="720" w:header="851" w:footer="992" w:gutter="0"/>
      <w:cols w:space="425"/>
      <w:docGrid w:type="lines" w:linePitch="37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C86924" w14:textId="77777777" w:rsidR="00107776" w:rsidRDefault="00107776" w:rsidP="00C55AD4">
      <w:r>
        <w:separator/>
      </w:r>
    </w:p>
  </w:endnote>
  <w:endnote w:type="continuationSeparator" w:id="0">
    <w:p w14:paraId="1993AF2D" w14:textId="77777777" w:rsidR="00107776" w:rsidRDefault="00107776" w:rsidP="00C55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HGPｺﾞｼｯｸE">
    <w:panose1 w:val="020B0900000000000000"/>
    <w:charset w:val="4E"/>
    <w:family w:val="auto"/>
    <w:pitch w:val="variable"/>
    <w:sig w:usb0="E00002FF" w:usb1="6AC7FDFB" w:usb2="00000012" w:usb3="00000000" w:csb0="0002009F" w:csb1="00000000"/>
  </w:font>
  <w:font w:name="ＭＳ Ｐゴシック">
    <w:panose1 w:val="020B0600070205080204"/>
    <w:charset w:val="4E"/>
    <w:family w:val="auto"/>
    <w:pitch w:val="variable"/>
    <w:sig w:usb0="E00002FF" w:usb1="6AC7FDFB" w:usb2="00000012" w:usb3="00000000" w:csb0="0002009F" w:csb1="00000000"/>
  </w:font>
  <w:font w:name="HGSｺﾞｼｯｸE">
    <w:panose1 w:val="020B0900000000000000"/>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C416A" w14:textId="77777777" w:rsidR="00107776" w:rsidRDefault="00107776" w:rsidP="00C55AD4">
      <w:r>
        <w:separator/>
      </w:r>
    </w:p>
  </w:footnote>
  <w:footnote w:type="continuationSeparator" w:id="0">
    <w:p w14:paraId="1100CBB2" w14:textId="77777777" w:rsidR="00107776" w:rsidRDefault="00107776" w:rsidP="00C55A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D1F78" w14:textId="77777777" w:rsidR="00107776" w:rsidRPr="00A75A8D" w:rsidRDefault="00107776">
    <w:pPr>
      <w:pStyle w:val="a3"/>
      <w:rPr>
        <w:rFonts w:ascii="HGPｺﾞｼｯｸE" w:eastAsia="HGPｺﾞｼｯｸE"/>
      </w:rPr>
    </w:pPr>
    <w:r w:rsidRPr="00A75A8D">
      <w:rPr>
        <w:rFonts w:ascii="HGPｺﾞｼｯｸE" w:eastAsia="HGPｺﾞｼｯｸE" w:hint="eastAsia"/>
      </w:rPr>
      <w:t>感染症</w:t>
    </w:r>
    <w:r>
      <w:rPr>
        <w:rFonts w:ascii="HGPｺﾞｼｯｸE" w:eastAsia="HGPｺﾞｼｯｸE" w:hint="eastAsia"/>
      </w:rPr>
      <w:t xml:space="preserve">情報センター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93AC2"/>
    <w:multiLevelType w:val="hybridMultilevel"/>
    <w:tmpl w:val="5AAA9960"/>
    <w:lvl w:ilvl="0" w:tplc="608EAE6A">
      <w:start w:val="1"/>
      <w:numFmt w:val="decimal"/>
      <w:lvlText w:val="%1."/>
      <w:lvlJc w:val="left"/>
      <w:pPr>
        <w:tabs>
          <w:tab w:val="num" w:pos="420"/>
        </w:tabs>
        <w:ind w:left="420" w:hanging="420"/>
      </w:pPr>
      <w:rPr>
        <w:rFonts w:cs="Times New Roman"/>
        <w:b w:val="0"/>
      </w:rPr>
    </w:lvl>
    <w:lvl w:ilvl="1" w:tplc="670CC3F0">
      <w:start w:val="1"/>
      <w:numFmt w:val="decimal"/>
      <w:lvlText w:val="(%2)"/>
      <w:lvlJc w:val="left"/>
      <w:pPr>
        <w:tabs>
          <w:tab w:val="num" w:pos="840"/>
        </w:tabs>
        <w:ind w:left="840" w:hanging="420"/>
      </w:pPr>
      <w:rPr>
        <w:rFonts w:cs="Times New Roman" w:hint="eastAsia"/>
      </w:rPr>
    </w:lvl>
    <w:lvl w:ilvl="2" w:tplc="D7DA6272">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65E07EBE"/>
    <w:multiLevelType w:val="hybridMultilevel"/>
    <w:tmpl w:val="6AEECE22"/>
    <w:lvl w:ilvl="0" w:tplc="2D822084">
      <w:start w:val="18"/>
      <w:numFmt w:val="decimal"/>
      <w:lvlText w:val="%1．"/>
      <w:lvlJc w:val="left"/>
      <w:pPr>
        <w:ind w:left="390" w:hanging="390"/>
      </w:pPr>
      <w:rPr>
        <w:rFonts w:hint="default"/>
      </w:rPr>
    </w:lvl>
    <w:lvl w:ilvl="1" w:tplc="AE965210">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A4B0869"/>
    <w:multiLevelType w:val="hybridMultilevel"/>
    <w:tmpl w:val="D9D2F2FA"/>
    <w:lvl w:ilvl="0" w:tplc="3DB6C1B6">
      <w:start w:val="1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dirty"/>
  <w:revisionView w:markup="0"/>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AD4"/>
    <w:rsid w:val="0001345D"/>
    <w:rsid w:val="000A2279"/>
    <w:rsid w:val="000A6F21"/>
    <w:rsid w:val="00107776"/>
    <w:rsid w:val="0016228A"/>
    <w:rsid w:val="001B3712"/>
    <w:rsid w:val="001F465D"/>
    <w:rsid w:val="002016C2"/>
    <w:rsid w:val="002377A0"/>
    <w:rsid w:val="002746B3"/>
    <w:rsid w:val="002B4AFD"/>
    <w:rsid w:val="002C5E3B"/>
    <w:rsid w:val="002D324D"/>
    <w:rsid w:val="002D333D"/>
    <w:rsid w:val="003566A8"/>
    <w:rsid w:val="0036002B"/>
    <w:rsid w:val="003B4D4C"/>
    <w:rsid w:val="003D39C9"/>
    <w:rsid w:val="00401F87"/>
    <w:rsid w:val="004471BE"/>
    <w:rsid w:val="004530AD"/>
    <w:rsid w:val="004740E6"/>
    <w:rsid w:val="004E18CE"/>
    <w:rsid w:val="004F358E"/>
    <w:rsid w:val="00586F66"/>
    <w:rsid w:val="00607C0F"/>
    <w:rsid w:val="00621A18"/>
    <w:rsid w:val="00622958"/>
    <w:rsid w:val="00686B6B"/>
    <w:rsid w:val="006E0625"/>
    <w:rsid w:val="006E16C7"/>
    <w:rsid w:val="006F37DB"/>
    <w:rsid w:val="0070298E"/>
    <w:rsid w:val="0073365E"/>
    <w:rsid w:val="00756816"/>
    <w:rsid w:val="00763FF5"/>
    <w:rsid w:val="007B5A4E"/>
    <w:rsid w:val="007B66C9"/>
    <w:rsid w:val="007C1753"/>
    <w:rsid w:val="007F6C7F"/>
    <w:rsid w:val="00824A9A"/>
    <w:rsid w:val="0084640A"/>
    <w:rsid w:val="00860CEF"/>
    <w:rsid w:val="0089037F"/>
    <w:rsid w:val="008D7B7C"/>
    <w:rsid w:val="008E5BAA"/>
    <w:rsid w:val="009049AD"/>
    <w:rsid w:val="0091046B"/>
    <w:rsid w:val="00936D22"/>
    <w:rsid w:val="00987433"/>
    <w:rsid w:val="009F1E72"/>
    <w:rsid w:val="00A07A1E"/>
    <w:rsid w:val="00A257F4"/>
    <w:rsid w:val="00A724BD"/>
    <w:rsid w:val="00A75A8D"/>
    <w:rsid w:val="00A969B0"/>
    <w:rsid w:val="00B27E21"/>
    <w:rsid w:val="00BD07EF"/>
    <w:rsid w:val="00BD3774"/>
    <w:rsid w:val="00BF6CDF"/>
    <w:rsid w:val="00C26B42"/>
    <w:rsid w:val="00C456E7"/>
    <w:rsid w:val="00C4692E"/>
    <w:rsid w:val="00C55AD4"/>
    <w:rsid w:val="00C66A1D"/>
    <w:rsid w:val="00C7717C"/>
    <w:rsid w:val="00CB6D8B"/>
    <w:rsid w:val="00CD61C5"/>
    <w:rsid w:val="00D0152D"/>
    <w:rsid w:val="00D04267"/>
    <w:rsid w:val="00D27AD7"/>
    <w:rsid w:val="00D4104D"/>
    <w:rsid w:val="00D534A7"/>
    <w:rsid w:val="00D60A27"/>
    <w:rsid w:val="00D71FA7"/>
    <w:rsid w:val="00D75CA0"/>
    <w:rsid w:val="00DD0729"/>
    <w:rsid w:val="00E206AB"/>
    <w:rsid w:val="00E3397E"/>
    <w:rsid w:val="00E435CE"/>
    <w:rsid w:val="00EA2F5E"/>
    <w:rsid w:val="00EA44EE"/>
    <w:rsid w:val="00EF1772"/>
    <w:rsid w:val="00F0799D"/>
    <w:rsid w:val="00F42AEC"/>
    <w:rsid w:val="00F5087D"/>
    <w:rsid w:val="00FB3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4DF3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AD4"/>
    <w:pPr>
      <w:widowControl w:val="0"/>
      <w:jc w:val="both"/>
    </w:pPr>
    <w:rPr>
      <w:rFonts w:ascii="Century" w:eastAsia="ＭＳ 明朝" w:hAnsi="Century"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C55AD4"/>
  </w:style>
  <w:style w:type="paragraph" w:styleId="a5">
    <w:name w:val="footer"/>
    <w:basedOn w:val="a"/>
    <w:link w:val="a6"/>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C55AD4"/>
  </w:style>
  <w:style w:type="paragraph" w:styleId="a7">
    <w:name w:val="Balloon Text"/>
    <w:basedOn w:val="a"/>
    <w:link w:val="a8"/>
    <w:uiPriority w:val="99"/>
    <w:semiHidden/>
    <w:unhideWhenUsed/>
    <w:rsid w:val="009049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049AD"/>
    <w:rPr>
      <w:rFonts w:asciiTheme="majorHAnsi" w:eastAsiaTheme="majorEastAsia" w:hAnsiTheme="majorHAnsi" w:cstheme="majorBidi"/>
      <w:sz w:val="18"/>
      <w:szCs w:val="18"/>
    </w:rPr>
  </w:style>
  <w:style w:type="paragraph" w:styleId="a9">
    <w:name w:val="List Paragraph"/>
    <w:basedOn w:val="a"/>
    <w:uiPriority w:val="34"/>
    <w:qFormat/>
    <w:rsid w:val="00EF1772"/>
    <w:pPr>
      <w:ind w:leftChars="400" w:left="840"/>
    </w:pPr>
  </w:style>
  <w:style w:type="character" w:styleId="aa">
    <w:name w:val="Hyperlink"/>
    <w:basedOn w:val="a0"/>
    <w:uiPriority w:val="99"/>
    <w:unhideWhenUsed/>
    <w:rsid w:val="0062295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AD4"/>
    <w:pPr>
      <w:widowControl w:val="0"/>
      <w:jc w:val="both"/>
    </w:pPr>
    <w:rPr>
      <w:rFonts w:ascii="Century" w:eastAsia="ＭＳ 明朝" w:hAnsi="Century"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C55AD4"/>
  </w:style>
  <w:style w:type="paragraph" w:styleId="a5">
    <w:name w:val="footer"/>
    <w:basedOn w:val="a"/>
    <w:link w:val="a6"/>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C55AD4"/>
  </w:style>
  <w:style w:type="paragraph" w:styleId="a7">
    <w:name w:val="Balloon Text"/>
    <w:basedOn w:val="a"/>
    <w:link w:val="a8"/>
    <w:uiPriority w:val="99"/>
    <w:semiHidden/>
    <w:unhideWhenUsed/>
    <w:rsid w:val="009049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049AD"/>
    <w:rPr>
      <w:rFonts w:asciiTheme="majorHAnsi" w:eastAsiaTheme="majorEastAsia" w:hAnsiTheme="majorHAnsi" w:cstheme="majorBidi"/>
      <w:sz w:val="18"/>
      <w:szCs w:val="18"/>
    </w:rPr>
  </w:style>
  <w:style w:type="paragraph" w:styleId="a9">
    <w:name w:val="List Paragraph"/>
    <w:basedOn w:val="a"/>
    <w:uiPriority w:val="34"/>
    <w:qFormat/>
    <w:rsid w:val="00EF1772"/>
    <w:pPr>
      <w:ind w:leftChars="400" w:left="840"/>
    </w:pPr>
  </w:style>
  <w:style w:type="character" w:styleId="aa">
    <w:name w:val="Hyperlink"/>
    <w:basedOn w:val="a0"/>
    <w:uiPriority w:val="99"/>
    <w:unhideWhenUsed/>
    <w:rsid w:val="006229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dsc.nih.go.jp/iasr/31/362/kj3624.html" TargetMode="External"/><Relationship Id="rId12" Type="http://schemas.openxmlformats.org/officeDocument/2006/relationships/hyperlink" Target="mailto:sti.surveillance.strategy@gmail.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chieiken.gr.jp/manual01/STI/sti-guide.html" TargetMode="External"/><Relationship Id="rId10" Type="http://schemas.openxmlformats.org/officeDocument/2006/relationships/hyperlink" Target="http://www0.nih.go.jp/niid/idsc/idwr/IDWR2015/idwr2015-4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CE0BE-BAF1-934E-84C1-CE3D5AD64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1141</Words>
  <Characters>6508</Characters>
  <Application>Microsoft Macintosh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takano tsrtakano</dc:creator>
  <cp:lastModifiedBy>中瀬 克己</cp:lastModifiedBy>
  <cp:revision>4</cp:revision>
  <cp:lastPrinted>2015-12-02T08:39:00Z</cp:lastPrinted>
  <dcterms:created xsi:type="dcterms:W3CDTF">2015-12-07T02:34:00Z</dcterms:created>
  <dcterms:modified xsi:type="dcterms:W3CDTF">2015-12-07T02:55:00Z</dcterms:modified>
</cp:coreProperties>
</file>